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03B9A7A2" w:rsidR="00624E35" w:rsidRPr="002930DD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2930DD">
        <w:rPr>
          <w:rFonts w:cstheme="minorHAnsi"/>
          <w:sz w:val="48"/>
          <w:szCs w:val="48"/>
        </w:rPr>
        <w:t>NÁRODNÍ PLÁN OBNOVY</w:t>
      </w:r>
    </w:p>
    <w:p w14:paraId="2341DE77" w14:textId="77777777" w:rsidR="00624E35" w:rsidRPr="002930DD" w:rsidRDefault="00624E35" w:rsidP="00714D05">
      <w:pPr>
        <w:rPr>
          <w:rFonts w:cstheme="minorHAnsi"/>
          <w:sz w:val="40"/>
        </w:rPr>
      </w:pPr>
      <w:r w:rsidRPr="002930DD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2930DD" w:rsidRDefault="00624E35" w:rsidP="00714D05">
      <w:pPr>
        <w:spacing w:before="96"/>
        <w:rPr>
          <w:rFonts w:cstheme="minorHAnsi"/>
          <w:sz w:val="40"/>
          <w:szCs w:val="40"/>
        </w:rPr>
      </w:pPr>
      <w:r w:rsidRPr="002930DD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2930DD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2930DD" w:rsidRDefault="00624E35" w:rsidP="00714D05">
      <w:pPr>
        <w:rPr>
          <w:rFonts w:cstheme="minorHAnsi"/>
          <w:sz w:val="40"/>
        </w:rPr>
      </w:pPr>
      <w:r w:rsidRPr="002930DD">
        <w:rPr>
          <w:rFonts w:cstheme="minorHAnsi"/>
          <w:color w:val="A6A6A6"/>
          <w:sz w:val="40"/>
        </w:rPr>
        <w:t>INVESTICE 3.3.3</w:t>
      </w:r>
    </w:p>
    <w:p w14:paraId="0BCB270E" w14:textId="71FCB5FC" w:rsidR="00624E35" w:rsidRPr="002930DD" w:rsidRDefault="00CC02A7" w:rsidP="00714D05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2930DD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bookmarkEnd w:id="1"/>
      <w:r w:rsidR="003234F5" w:rsidRPr="002930DD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p w14:paraId="6CDE0C56" w14:textId="77777777" w:rsidR="00CC02A7" w:rsidRPr="002930DD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8F769FB" w:rsidR="00624E35" w:rsidRPr="002930DD" w:rsidRDefault="00624E35" w:rsidP="00714D05">
      <w:pPr>
        <w:rPr>
          <w:rFonts w:cstheme="minorHAnsi"/>
          <w:color w:val="A6A6A6"/>
          <w:sz w:val="40"/>
        </w:rPr>
      </w:pPr>
      <w:r w:rsidRPr="002930DD">
        <w:rPr>
          <w:rFonts w:cstheme="minorHAnsi"/>
          <w:color w:val="A6A6A6"/>
          <w:sz w:val="40"/>
        </w:rPr>
        <w:t>VÝZVA Č. 31_2</w:t>
      </w:r>
      <w:r w:rsidR="00544238" w:rsidRPr="002930DD">
        <w:rPr>
          <w:rFonts w:cstheme="minorHAnsi"/>
          <w:color w:val="A6A6A6"/>
          <w:sz w:val="40"/>
        </w:rPr>
        <w:t>4</w:t>
      </w:r>
      <w:r w:rsidRPr="002930DD">
        <w:rPr>
          <w:rFonts w:cstheme="minorHAnsi"/>
          <w:color w:val="A6A6A6"/>
          <w:sz w:val="40"/>
        </w:rPr>
        <w:t>_</w:t>
      </w:r>
      <w:r w:rsidR="00544238" w:rsidRPr="002930DD">
        <w:rPr>
          <w:rFonts w:cstheme="minorHAnsi"/>
          <w:color w:val="A6A6A6"/>
          <w:sz w:val="40"/>
        </w:rPr>
        <w:t>1</w:t>
      </w:r>
      <w:r w:rsidR="00B67A4D" w:rsidRPr="002930DD">
        <w:rPr>
          <w:rFonts w:cstheme="minorHAnsi"/>
          <w:color w:val="A6A6A6"/>
          <w:sz w:val="40"/>
        </w:rPr>
        <w:t>38</w:t>
      </w:r>
    </w:p>
    <w:p w14:paraId="305D2276" w14:textId="77777777" w:rsidR="005A5C2A" w:rsidRPr="002930DD" w:rsidRDefault="005A5C2A" w:rsidP="005A5C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67BEF10" w14:textId="5377007D" w:rsidR="00714D05" w:rsidRPr="002930DD" w:rsidRDefault="005A5C2A" w:rsidP="00714D05">
      <w:pPr>
        <w:rPr>
          <w:rFonts w:cstheme="minorHAnsi"/>
          <w:sz w:val="40"/>
          <w:szCs w:val="40"/>
        </w:rPr>
      </w:pPr>
      <w:r w:rsidRPr="002930DD">
        <w:rPr>
          <w:rFonts w:cstheme="minorHAnsi"/>
          <w:sz w:val="40"/>
          <w:szCs w:val="40"/>
        </w:rPr>
        <w:t>Modernizace a rozvoj pobytových služeb sociální péče</w:t>
      </w:r>
      <w:r w:rsidR="006931C2" w:rsidRPr="002930DD">
        <w:rPr>
          <w:rFonts w:cstheme="minorHAnsi"/>
          <w:sz w:val="40"/>
          <w:szCs w:val="40"/>
        </w:rPr>
        <w:t xml:space="preserve"> II</w:t>
      </w:r>
    </w:p>
    <w:p w14:paraId="69B0541F" w14:textId="2B10D574" w:rsidR="00624E35" w:rsidRPr="002930DD" w:rsidRDefault="00624E35" w:rsidP="00714D05">
      <w:pPr>
        <w:rPr>
          <w:rFonts w:cstheme="minorHAnsi"/>
          <w:color w:val="A6A6A6"/>
          <w:sz w:val="40"/>
        </w:rPr>
      </w:pPr>
      <w:r w:rsidRPr="002930DD">
        <w:rPr>
          <w:rFonts w:cstheme="minorHAnsi"/>
          <w:color w:val="A6A6A6"/>
          <w:sz w:val="40"/>
        </w:rPr>
        <w:t xml:space="preserve">PŘÍLOHA Č. </w:t>
      </w:r>
      <w:r w:rsidR="00455456" w:rsidRPr="002930DD">
        <w:rPr>
          <w:rFonts w:cstheme="minorHAnsi"/>
          <w:color w:val="A6A6A6"/>
          <w:sz w:val="40"/>
        </w:rPr>
        <w:t>3</w:t>
      </w:r>
      <w:r w:rsidR="00D27A31" w:rsidRPr="002930DD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2930DD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2930DD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2930DD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2930DD" w:rsidRDefault="00624E35" w:rsidP="00624E35">
      <w:pPr>
        <w:rPr>
          <w:rFonts w:cstheme="minorHAnsi"/>
          <w:b/>
          <w:sz w:val="40"/>
          <w:szCs w:val="40"/>
        </w:rPr>
      </w:pPr>
    </w:p>
    <w:p w14:paraId="3229495B" w14:textId="77777777" w:rsidR="00714D05" w:rsidRPr="002930DD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17FF4D16" w14:textId="77777777" w:rsidR="00714D05" w:rsidRPr="002930DD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0293EC58" w14:textId="77777777" w:rsidR="000F0063" w:rsidRPr="002930DD" w:rsidRDefault="000F0063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19A914D3" w14:textId="77777777" w:rsidR="000F0063" w:rsidRPr="002930DD" w:rsidRDefault="000F0063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4FEA3951" w14:textId="77777777" w:rsidR="006931C2" w:rsidRPr="002930DD" w:rsidRDefault="006931C2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19BD8F8" w14:textId="77777777" w:rsidR="00714D05" w:rsidRPr="002930DD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BE31E55" w14:textId="77777777" w:rsidR="00714D05" w:rsidRPr="002930DD" w:rsidRDefault="00714D0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441F9E0" w14:textId="175A9C72" w:rsidR="00624E35" w:rsidRPr="002930DD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544238"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621BD4AC" w14:textId="7BDFA2A4" w:rsidR="00624E35" w:rsidRPr="002930DD" w:rsidRDefault="00624E35" w:rsidP="00624E35">
      <w:r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41380"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F260E5"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41380"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F260E5"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96C5E" w:rsidRPr="002930D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2024</w:t>
      </w:r>
    </w:p>
    <w:bookmarkEnd w:id="0"/>
    <w:p w14:paraId="28FDEFB9" w14:textId="1F1D2FB9" w:rsidR="00D948A7" w:rsidRPr="002930DD" w:rsidRDefault="002168BD" w:rsidP="00A87665">
      <w:pPr>
        <w:rPr>
          <w:b/>
          <w:bCs/>
          <w:sz w:val="28"/>
          <w:szCs w:val="28"/>
          <w:lang w:eastAsia="ja-JP"/>
        </w:rPr>
      </w:pPr>
      <w:r w:rsidRPr="002930DD">
        <w:rPr>
          <w:b/>
          <w:bCs/>
          <w:sz w:val="28"/>
          <w:szCs w:val="28"/>
          <w:lang w:eastAsia="ja-JP"/>
        </w:rPr>
        <w:lastRenderedPageBreak/>
        <w:t>Přehled změn dokumentu</w:t>
      </w:r>
    </w:p>
    <w:tbl>
      <w:tblPr>
        <w:tblStyle w:val="TableNormal"/>
        <w:tblpPr w:leftFromText="141" w:rightFromText="141" w:vertAnchor="text" w:horzAnchor="margin" w:tblpY="733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2"/>
        <w:gridCol w:w="1502"/>
        <w:gridCol w:w="1401"/>
        <w:gridCol w:w="1506"/>
        <w:gridCol w:w="2014"/>
        <w:gridCol w:w="1657"/>
      </w:tblGrid>
      <w:tr w:rsidR="00882B56" w:rsidRPr="002930DD" w14:paraId="29253A4B" w14:textId="77777777" w:rsidTr="00714D05">
        <w:trPr>
          <w:trHeight w:val="699"/>
        </w:trPr>
        <w:tc>
          <w:tcPr>
            <w:tcW w:w="542" w:type="pct"/>
            <w:tcBorders>
              <w:top w:val="single" w:sz="2" w:space="0" w:color="auto"/>
            </w:tcBorders>
          </w:tcPr>
          <w:p w14:paraId="4D25E15F" w14:textId="77777777" w:rsidR="00882B56" w:rsidRPr="002930DD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930DD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4143D1C7" w14:textId="77777777" w:rsidR="00882B56" w:rsidRPr="002930DD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930DD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61D39815" w14:textId="77777777" w:rsidR="00882B56" w:rsidRPr="002930DD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930DD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0D7E40D6" w14:textId="77777777" w:rsidR="00882B56" w:rsidRPr="002930DD" w:rsidRDefault="00882B56" w:rsidP="00714D0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930DD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3F8A181A" w14:textId="77777777" w:rsidR="00882B56" w:rsidRPr="002930DD" w:rsidRDefault="00882B56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930DD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914" w:type="pct"/>
            <w:tcBorders>
              <w:top w:val="single" w:sz="2" w:space="0" w:color="auto"/>
            </w:tcBorders>
          </w:tcPr>
          <w:p w14:paraId="2FCB666D" w14:textId="77777777" w:rsidR="00882B56" w:rsidRPr="002930DD" w:rsidRDefault="00882B56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930DD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882B56" w:rsidRPr="002930DD" w14:paraId="0F617FD4" w14:textId="77777777" w:rsidTr="00714D05">
        <w:trPr>
          <w:trHeight w:val="699"/>
        </w:trPr>
        <w:tc>
          <w:tcPr>
            <w:tcW w:w="542" w:type="pct"/>
            <w:tcBorders>
              <w:top w:val="single" w:sz="2" w:space="0" w:color="auto"/>
            </w:tcBorders>
          </w:tcPr>
          <w:p w14:paraId="143A08CB" w14:textId="59AC43BC" w:rsidR="00882B56" w:rsidRPr="002930DD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  <w:tcBorders>
              <w:top w:val="single" w:sz="2" w:space="0" w:color="auto"/>
            </w:tcBorders>
          </w:tcPr>
          <w:p w14:paraId="11701A68" w14:textId="40AF7689" w:rsidR="00882B56" w:rsidRPr="002930DD" w:rsidRDefault="00882B56" w:rsidP="007C09C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</w:p>
        </w:tc>
        <w:tc>
          <w:tcPr>
            <w:tcW w:w="773" w:type="pct"/>
            <w:tcBorders>
              <w:top w:val="single" w:sz="2" w:space="0" w:color="auto"/>
            </w:tcBorders>
          </w:tcPr>
          <w:p w14:paraId="14B1C646" w14:textId="26634D8C" w:rsidR="00882B56" w:rsidRPr="002930DD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31" w:type="pct"/>
            <w:tcBorders>
              <w:top w:val="single" w:sz="2" w:space="0" w:color="auto"/>
            </w:tcBorders>
          </w:tcPr>
          <w:p w14:paraId="031031A4" w14:textId="4AA2BD4A" w:rsidR="00882B56" w:rsidRPr="002930DD" w:rsidRDefault="00882B56" w:rsidP="007C09C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  <w:tcBorders>
              <w:top w:val="single" w:sz="2" w:space="0" w:color="auto"/>
            </w:tcBorders>
          </w:tcPr>
          <w:p w14:paraId="1F4D1BA0" w14:textId="60449A05" w:rsidR="00882B56" w:rsidRPr="002930DD" w:rsidRDefault="00882B56" w:rsidP="007C09C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914" w:type="pct"/>
            <w:tcBorders>
              <w:top w:val="single" w:sz="2" w:space="0" w:color="auto"/>
            </w:tcBorders>
          </w:tcPr>
          <w:p w14:paraId="6C2981B2" w14:textId="42D59F5D" w:rsidR="00882B56" w:rsidRPr="002930DD" w:rsidRDefault="00882B56" w:rsidP="007C09C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Pr="002930DD" w:rsidRDefault="0014068A" w:rsidP="0014068A"/>
    <w:p w14:paraId="6D9B8B6C" w14:textId="42943876" w:rsidR="005E7F63" w:rsidRPr="002930DD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2930DD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Pr="002930DD" w:rsidRDefault="004D6B92">
          <w:pPr>
            <w:pStyle w:val="Nadpisobsahu"/>
          </w:pPr>
        </w:p>
        <w:p w14:paraId="4C87A547" w14:textId="2A562C72" w:rsidR="00241380" w:rsidRPr="002930DD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2930DD">
            <w:rPr>
              <w:color w:val="FF0000"/>
            </w:rPr>
            <w:fldChar w:fldCharType="begin"/>
          </w:r>
          <w:r w:rsidRPr="002930DD">
            <w:rPr>
              <w:color w:val="FF0000"/>
            </w:rPr>
            <w:instrText xml:space="preserve"> TOC \o "1-3" \h \z \u </w:instrText>
          </w:r>
          <w:r w:rsidRPr="002930DD">
            <w:rPr>
              <w:color w:val="FF0000"/>
            </w:rPr>
            <w:fldChar w:fldCharType="separate"/>
          </w:r>
          <w:hyperlink w:anchor="_Toc182312042" w:history="1">
            <w:r w:rsidR="00241380" w:rsidRPr="002930DD">
              <w:rPr>
                <w:rStyle w:val="Hypertextovodkaz"/>
                <w:caps/>
                <w:noProof/>
              </w:rPr>
              <w:t>1.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IDENTIFIKACE DOKUMENTU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_Toc182312042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 w:rsidR="002930DD">
              <w:rPr>
                <w:noProof/>
                <w:webHidden/>
              </w:rPr>
              <w:t>1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0ADC633F" w14:textId="7702C296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3" w:history="1">
            <w:r w:rsidR="00241380" w:rsidRPr="002930DD">
              <w:rPr>
                <w:rStyle w:val="Hypertextovodkaz"/>
                <w:caps/>
                <w:noProof/>
              </w:rPr>
              <w:t>2.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_Toc182312043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43D8222E" w14:textId="6FE20C92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4" w:history="1">
            <w:r w:rsidR="00241380" w:rsidRPr="002930DD">
              <w:rPr>
                <w:rStyle w:val="Hypertextovodkaz"/>
                <w:caps/>
                <w:noProof/>
              </w:rPr>
              <w:t>3.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Charakteristika projektu a jeho soulad s VÝZVOU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_Toc182312044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55A424B0" w14:textId="4ED65ADD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5" w:history="1">
            <w:r w:rsidR="00241380" w:rsidRPr="002930DD">
              <w:rPr>
                <w:rStyle w:val="Hypertextovodkaz"/>
                <w:caps/>
                <w:noProof/>
              </w:rPr>
              <w:t>4.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ZDŮVODNĚNÍ POTŘEBNOSTI REALIZACE PROJEKTU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_Toc182312045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152055F2" w14:textId="1D97D9AA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6" w:history="1">
            <w:r w:rsidR="00241380" w:rsidRPr="002930DD">
              <w:rPr>
                <w:rStyle w:val="Hypertextovodkaz"/>
                <w:caps/>
                <w:noProof/>
              </w:rPr>
              <w:t>5.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Podrobný popis projektu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_Toc182312046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148DEEDF" w14:textId="6540B93A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7" w:history="1">
            <w:r w:rsidR="00241380" w:rsidRPr="002930DD">
              <w:rPr>
                <w:rStyle w:val="Hypertextovodkaz"/>
                <w:caps/>
                <w:noProof/>
              </w:rPr>
              <w:t>6.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Management projektu a řízení lidských zdrojů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_Toc182312047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24119F34" w14:textId="792F0267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8" w:history="1">
            <w:r w:rsidR="00241380" w:rsidRPr="002930DD">
              <w:rPr>
                <w:rStyle w:val="Hypertextovodkaz"/>
                <w:caps/>
                <w:noProof/>
              </w:rPr>
              <w:t>7.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Technické a technologické řešení projektu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_Toc182312048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53155E96" w14:textId="01DA729B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49" w:history="1">
            <w:r w:rsidR="00241380" w:rsidRPr="002930DD">
              <w:rPr>
                <w:rStyle w:val="Hypertextovodkaz"/>
                <w:caps/>
                <w:noProof/>
              </w:rPr>
              <w:t>8.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FINANČNÍ ANALÝZA PROJEKTU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_Toc182312049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75DA9261" w14:textId="12088EBF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50" w:history="1">
            <w:r w:rsidR="00241380" w:rsidRPr="002930DD">
              <w:rPr>
                <w:rStyle w:val="Hypertextovodkaz"/>
                <w:caps/>
                <w:noProof/>
              </w:rPr>
              <w:t>9.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Analýza a řízení rizik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_Toc182312050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5D2E9709" w14:textId="6D58DD52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2930DD">
            <w:fldChar w:fldCharType="begin"/>
          </w:r>
          <w:r w:rsidRPr="002930DD">
            <w:instrText>HYPERLINK \l "_Toc182312051"</w:instrText>
          </w:r>
          <w:r w:rsidRPr="002930DD">
            <w:fldChar w:fldCharType="separate"/>
          </w:r>
          <w:r w:rsidR="00241380" w:rsidRPr="002930DD">
            <w:rPr>
              <w:rStyle w:val="Hypertextovodkaz"/>
              <w:noProof/>
            </w:rPr>
            <w:t>10.</w:t>
          </w:r>
          <w:r w:rsidR="00241380" w:rsidRPr="002930DD">
            <w:rPr>
              <w:rFonts w:eastAsiaTheme="minorEastAsia"/>
              <w:noProof/>
              <w:kern w:val="2"/>
              <w:lang w:eastAsia="cs-CZ"/>
              <w14:ligatures w14:val="standardContextual"/>
            </w:rPr>
            <w:tab/>
          </w:r>
          <w:r w:rsidR="00241380" w:rsidRPr="002930DD">
            <w:rPr>
              <w:rStyle w:val="Hypertextovodkaz"/>
              <w:caps/>
              <w:noProof/>
            </w:rPr>
            <w:t>udržitelnost</w:t>
          </w:r>
          <w:r w:rsidR="00241380" w:rsidRPr="002930DD">
            <w:rPr>
              <w:noProof/>
              <w:webHidden/>
            </w:rPr>
            <w:tab/>
          </w:r>
          <w:r w:rsidR="00241380" w:rsidRPr="002930DD">
            <w:rPr>
              <w:noProof/>
              <w:webHidden/>
            </w:rPr>
            <w:fldChar w:fldCharType="begin"/>
          </w:r>
          <w:r w:rsidR="00241380" w:rsidRPr="002930DD">
            <w:rPr>
              <w:noProof/>
              <w:webHidden/>
            </w:rPr>
            <w:instrText xml:space="preserve"> PAGEREF _Toc182312051 \h </w:instrText>
          </w:r>
          <w:r w:rsidR="00241380" w:rsidRPr="002930DD">
            <w:rPr>
              <w:noProof/>
              <w:webHidden/>
            </w:rPr>
          </w:r>
          <w:r w:rsidR="00241380" w:rsidRPr="002930DD">
            <w:rPr>
              <w:noProof/>
              <w:webHidden/>
            </w:rPr>
            <w:fldChar w:fldCharType="separate"/>
          </w:r>
          <w:ins w:id="2" w:author="Vostrčil Jan Mgr. (MPSV)" w:date="2024-11-14T13:59:00Z">
            <w:r>
              <w:rPr>
                <w:noProof/>
                <w:webHidden/>
              </w:rPr>
              <w:t>26</w:t>
            </w:r>
          </w:ins>
          <w:del w:id="3" w:author="Vostrčil Jan Mgr. (MPSV)" w:date="2024-11-14T13:59:00Z">
            <w:r w:rsidR="00241380" w:rsidRPr="002930DD" w:rsidDel="002930DD">
              <w:rPr>
                <w:noProof/>
                <w:webHidden/>
              </w:rPr>
              <w:delText>27</w:delText>
            </w:r>
          </w:del>
          <w:r w:rsidR="00241380" w:rsidRPr="002930DD">
            <w:rPr>
              <w:noProof/>
              <w:webHidden/>
            </w:rPr>
            <w:fldChar w:fldCharType="end"/>
          </w:r>
          <w:r w:rsidRPr="002930DD">
            <w:rPr>
              <w:noProof/>
            </w:rPr>
            <w:fldChar w:fldCharType="end"/>
          </w:r>
        </w:p>
        <w:p w14:paraId="5F652197" w14:textId="0C15D83C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52" w:history="1">
            <w:r w:rsidR="00241380" w:rsidRPr="002930DD">
              <w:rPr>
                <w:rStyle w:val="Hypertextovodkaz"/>
                <w:caps/>
                <w:noProof/>
              </w:rPr>
              <w:t>11.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caps/>
                <w:noProof/>
              </w:rPr>
              <w:t>Výstupy projektu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_Toc182312052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45C67838" w14:textId="70F9C74C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53" w:history="1">
            <w:r w:rsidR="00241380" w:rsidRPr="002930DD">
              <w:rPr>
                <w:rStyle w:val="Hypertextovodkaz"/>
                <w:noProof/>
              </w:rPr>
              <w:t>12.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noProof/>
              </w:rPr>
              <w:t>ANALÝZA ROZVOJE SOCIÁLNÍ SLUŽEB V MÍSTĚ REALIZACE PROJEKTU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_Toc182312053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69FED86E" w14:textId="230ABE0B" w:rsidR="00241380" w:rsidRPr="002930DD" w:rsidRDefault="002930DD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54" w:history="1">
            <w:r w:rsidR="00241380" w:rsidRPr="002930DD">
              <w:rPr>
                <w:rStyle w:val="Hypertextovodkaz"/>
                <w:noProof/>
              </w:rPr>
              <w:t>13.</w:t>
            </w:r>
            <w:r w:rsidR="00241380" w:rsidRPr="002930D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241380" w:rsidRPr="002930DD">
              <w:rPr>
                <w:rStyle w:val="Hypertextovodkaz"/>
                <w:noProof/>
              </w:rPr>
              <w:t>PŘÍLOHY OSNOVY – vzory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_Toc182312054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70C1D6DD" w14:textId="4762728C" w:rsidR="00241380" w:rsidRPr="002930DD" w:rsidRDefault="002930DD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2312055" w:history="1">
            <w:r w:rsidR="00241380" w:rsidRPr="002930DD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241380" w:rsidRPr="002930DD">
              <w:rPr>
                <w:noProof/>
                <w:webHidden/>
              </w:rPr>
              <w:tab/>
            </w:r>
            <w:r w:rsidR="00241380" w:rsidRPr="002930DD">
              <w:rPr>
                <w:noProof/>
                <w:webHidden/>
              </w:rPr>
              <w:fldChar w:fldCharType="begin"/>
            </w:r>
            <w:r w:rsidR="00241380" w:rsidRPr="002930DD">
              <w:rPr>
                <w:noProof/>
                <w:webHidden/>
              </w:rPr>
              <w:instrText xml:space="preserve"> PAGEREF _Toc182312055 \h </w:instrText>
            </w:r>
            <w:r w:rsidR="00241380" w:rsidRPr="002930DD">
              <w:rPr>
                <w:noProof/>
                <w:webHidden/>
              </w:rPr>
            </w:r>
            <w:r w:rsidR="00241380" w:rsidRPr="00293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241380" w:rsidRPr="002930DD">
              <w:rPr>
                <w:noProof/>
                <w:webHidden/>
              </w:rPr>
              <w:fldChar w:fldCharType="end"/>
            </w:r>
          </w:hyperlink>
        </w:p>
        <w:p w14:paraId="29624554" w14:textId="3DA2A1EA" w:rsidR="004D6B92" w:rsidRPr="002930DD" w:rsidRDefault="004D6B92">
          <w:pPr>
            <w:rPr>
              <w:b/>
              <w:bCs/>
            </w:rPr>
          </w:pPr>
          <w:r w:rsidRPr="002930DD">
            <w:rPr>
              <w:b/>
              <w:bCs/>
              <w:color w:val="FF0000"/>
            </w:rPr>
            <w:fldChar w:fldCharType="end"/>
          </w:r>
        </w:p>
      </w:sdtContent>
    </w:sdt>
    <w:p w14:paraId="01092965" w14:textId="77777777" w:rsidR="00722F2E" w:rsidRPr="002930DD" w:rsidRDefault="00722F2E" w:rsidP="003941A7">
      <w:pPr>
        <w:sectPr w:rsidR="00722F2E" w:rsidRPr="002930DD" w:rsidSect="00714D05">
          <w:footerReference w:type="default" r:id="rId8"/>
          <w:headerReference w:type="first" r:id="rId9"/>
          <w:pgSz w:w="11906" w:h="16838"/>
          <w:pgMar w:top="1418" w:right="1418" w:bottom="1418" w:left="1418" w:header="709" w:footer="850" w:gutter="0"/>
          <w:cols w:space="708"/>
          <w:titlePg/>
          <w:docGrid w:linePitch="360"/>
        </w:sectPr>
      </w:pPr>
    </w:p>
    <w:p w14:paraId="6C25E546" w14:textId="12F8AC14" w:rsidR="001F2F4A" w:rsidRPr="002930DD" w:rsidRDefault="00F02008" w:rsidP="00722F2E">
      <w:pPr>
        <w:pStyle w:val="Nadpis1"/>
        <w:numPr>
          <w:ilvl w:val="0"/>
          <w:numId w:val="4"/>
        </w:numPr>
        <w:jc w:val="both"/>
        <w:rPr>
          <w:caps/>
        </w:rPr>
      </w:pPr>
      <w:bookmarkStart w:id="4" w:name="_Toc157528678"/>
      <w:bookmarkStart w:id="5" w:name="_Toc157675012"/>
      <w:bookmarkStart w:id="6" w:name="_Toc157528679"/>
      <w:bookmarkStart w:id="7" w:name="_Toc157675013"/>
      <w:bookmarkStart w:id="8" w:name="_Toc157528680"/>
      <w:bookmarkStart w:id="9" w:name="_Toc157675014"/>
      <w:bookmarkStart w:id="10" w:name="_Toc157528681"/>
      <w:bookmarkStart w:id="11" w:name="_Toc157675015"/>
      <w:bookmarkStart w:id="12" w:name="_Toc157528682"/>
      <w:bookmarkStart w:id="13" w:name="_Toc157675016"/>
      <w:bookmarkStart w:id="14" w:name="_Toc157528683"/>
      <w:bookmarkStart w:id="15" w:name="_Toc157675017"/>
      <w:bookmarkStart w:id="16" w:name="_Toc157528684"/>
      <w:bookmarkStart w:id="17" w:name="_Toc157675018"/>
      <w:bookmarkStart w:id="18" w:name="_Toc157528685"/>
      <w:bookmarkStart w:id="19" w:name="_Toc157675019"/>
      <w:bookmarkStart w:id="20" w:name="_Toc157528686"/>
      <w:bookmarkStart w:id="21" w:name="_Toc157675020"/>
      <w:bookmarkStart w:id="22" w:name="_Toc157528687"/>
      <w:bookmarkStart w:id="23" w:name="_Toc157675021"/>
      <w:bookmarkStart w:id="24" w:name="_Toc157528688"/>
      <w:bookmarkStart w:id="25" w:name="_Toc157675022"/>
      <w:bookmarkStart w:id="26" w:name="_Toc18231204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2930DD">
        <w:rPr>
          <w:caps/>
        </w:rPr>
        <w:lastRenderedPageBreak/>
        <w:t>I</w:t>
      </w:r>
      <w:r w:rsidR="001448A3" w:rsidRPr="002930DD">
        <w:rPr>
          <w:caps/>
        </w:rPr>
        <w:t>DENTIFIKACE DOKUMENTU</w:t>
      </w:r>
      <w:bookmarkEnd w:id="26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2930DD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2930DD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2930DD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2930DD" w:rsidRDefault="001436D9" w:rsidP="002B36F6"/>
        </w:tc>
      </w:tr>
      <w:tr w:rsidR="0048147C" w:rsidRPr="002930DD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2930DD" w:rsidRDefault="0048147C" w:rsidP="002B36F6">
            <w:pPr>
              <w:tabs>
                <w:tab w:val="left" w:pos="0"/>
              </w:tabs>
            </w:pPr>
            <w:r w:rsidRPr="002930DD">
              <w:t xml:space="preserve">Účel vytvoření </w:t>
            </w:r>
            <w:r w:rsidR="005425FE" w:rsidRPr="002930DD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2930DD" w:rsidRDefault="0048147C" w:rsidP="002B36F6"/>
        </w:tc>
      </w:tr>
      <w:tr w:rsidR="001807D9" w:rsidRPr="002930DD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2930DD" w:rsidRDefault="001807D9" w:rsidP="002B36F6">
            <w:pPr>
              <w:tabs>
                <w:tab w:val="left" w:pos="0"/>
              </w:tabs>
            </w:pPr>
            <w:r w:rsidRPr="002930DD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2930DD" w:rsidRDefault="001807D9" w:rsidP="002B36F6"/>
        </w:tc>
      </w:tr>
      <w:tr w:rsidR="007178AA" w:rsidRPr="002930DD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2930DD" w:rsidRDefault="007178AA" w:rsidP="002B36F6">
            <w:pPr>
              <w:tabs>
                <w:tab w:val="left" w:pos="0"/>
              </w:tabs>
            </w:pPr>
            <w:r w:rsidRPr="002930DD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2930DD" w:rsidRDefault="007178AA" w:rsidP="002B36F6"/>
        </w:tc>
      </w:tr>
      <w:tr w:rsidR="007178AA" w:rsidRPr="002930DD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Pr="002930DD" w:rsidRDefault="007178AA" w:rsidP="002B36F6">
            <w:pPr>
              <w:tabs>
                <w:tab w:val="left" w:pos="0"/>
              </w:tabs>
            </w:pPr>
            <w:r w:rsidRPr="002930DD">
              <w:t>Přílohy</w:t>
            </w:r>
            <w:r w:rsidR="00DA1BA9" w:rsidRPr="002930DD">
              <w:t xml:space="preserve"> předkládané společně se studií proveditelnosti</w:t>
            </w:r>
            <w:r w:rsidR="00303D41" w:rsidRPr="002930DD">
              <w:rPr>
                <w:rStyle w:val="Znakapoznpodarou"/>
              </w:rPr>
              <w:footnoteReference w:id="1"/>
            </w:r>
          </w:p>
          <w:p w14:paraId="44E520F3" w14:textId="3DECBD24" w:rsidR="005425FE" w:rsidRPr="002930DD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6F703B10" w14:textId="4940A94E" w:rsidR="007178AA" w:rsidRPr="002930DD" w:rsidRDefault="009F6A59" w:rsidP="000F0063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2930DD">
              <w:t xml:space="preserve">Analýza potřebnosti zřízení </w:t>
            </w:r>
            <w:r w:rsidR="001C00E3" w:rsidRPr="002930DD">
              <w:t>navrhované infrastruktury v území</w:t>
            </w:r>
          </w:p>
          <w:p w14:paraId="399FF18F" w14:textId="4A8E63D7" w:rsidR="0094653E" w:rsidRPr="002930DD" w:rsidRDefault="000506AC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2930DD">
              <w:t xml:space="preserve">Plán </w:t>
            </w:r>
            <w:r w:rsidR="0073069D" w:rsidRPr="002930DD">
              <w:t xml:space="preserve">cash – </w:t>
            </w:r>
            <w:proofErr w:type="spellStart"/>
            <w:r w:rsidR="0073069D" w:rsidRPr="002930DD">
              <w:t>flow</w:t>
            </w:r>
            <w:proofErr w:type="spellEnd"/>
            <w:r w:rsidRPr="002930DD">
              <w:t xml:space="preserve"> (v grafickém provedení)</w:t>
            </w:r>
            <w:r w:rsidR="0093414C" w:rsidRPr="002930DD">
              <w:t xml:space="preserve"> v realizaci projektu a plán </w:t>
            </w:r>
            <w:r w:rsidR="008673AC" w:rsidRPr="002930DD">
              <w:t xml:space="preserve">cash – </w:t>
            </w:r>
            <w:proofErr w:type="spellStart"/>
            <w:r w:rsidR="008673AC" w:rsidRPr="002930DD">
              <w:t>flow</w:t>
            </w:r>
            <w:proofErr w:type="spellEnd"/>
            <w:r w:rsidR="0093414C" w:rsidRPr="002930DD">
              <w:t xml:space="preserve"> pro celou dobu udržitelnosti projektu</w:t>
            </w:r>
          </w:p>
          <w:p w14:paraId="1CE94E13" w14:textId="6B427452" w:rsidR="00CF35EF" w:rsidRPr="002930DD" w:rsidRDefault="00CF35EF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2930DD">
              <w:t>Podrobný rozpočet projektu</w:t>
            </w:r>
          </w:p>
          <w:p w14:paraId="6F7563F3" w14:textId="5246F7D0" w:rsidR="00DA1BA9" w:rsidRPr="002930DD" w:rsidRDefault="00DA1BA9" w:rsidP="00AB05F9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2930DD">
              <w:t>Finanční rozvaha provozu sociální služby</w:t>
            </w:r>
          </w:p>
          <w:p w14:paraId="7D0C3180" w14:textId="77777777" w:rsidR="001C00E3" w:rsidRPr="002930DD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Pr="002930DD" w:rsidRDefault="009F6A59" w:rsidP="009F6A59">
            <w:pPr>
              <w:pStyle w:val="Odstavecseseznamem"/>
            </w:pPr>
          </w:p>
          <w:p w14:paraId="252DF26E" w14:textId="3801D6F3" w:rsidR="000506AC" w:rsidRPr="002930DD" w:rsidRDefault="000506AC" w:rsidP="002B36F6"/>
        </w:tc>
      </w:tr>
    </w:tbl>
    <w:p w14:paraId="37FD1748" w14:textId="77777777" w:rsidR="006579AA" w:rsidRPr="002930DD" w:rsidRDefault="006579AA" w:rsidP="00AB05F9">
      <w:pPr>
        <w:pStyle w:val="Nadpis1"/>
        <w:numPr>
          <w:ilvl w:val="0"/>
          <w:numId w:val="4"/>
        </w:numPr>
        <w:jc w:val="both"/>
        <w:rPr>
          <w:caps/>
        </w:rPr>
        <w:sectPr w:rsidR="006579AA" w:rsidRPr="002930DD" w:rsidSect="004C7065">
          <w:footerReference w:type="first" r:id="rId10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72F554A4" w:rsidR="008A5F96" w:rsidRPr="002930DD" w:rsidRDefault="001448A3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27" w:name="_Toc182312043"/>
      <w:r w:rsidRPr="002930DD">
        <w:rPr>
          <w:caps/>
        </w:rPr>
        <w:lastRenderedPageBreak/>
        <w:t>IDENTIFIKA</w:t>
      </w:r>
      <w:r w:rsidR="00DB0C68" w:rsidRPr="002930DD">
        <w:rPr>
          <w:caps/>
        </w:rPr>
        <w:t>ČNÍ ÚDAJE A CHARAKTERISTIKY</w:t>
      </w:r>
      <w:r w:rsidRPr="002930DD">
        <w:rPr>
          <w:caps/>
        </w:rPr>
        <w:t xml:space="preserve"> </w:t>
      </w:r>
      <w:r w:rsidR="00946167" w:rsidRPr="002930DD">
        <w:rPr>
          <w:caps/>
        </w:rPr>
        <w:t>PŘEDKLADATEL</w:t>
      </w:r>
      <w:r w:rsidRPr="002930DD">
        <w:rPr>
          <w:caps/>
        </w:rPr>
        <w:t>E</w:t>
      </w:r>
      <w:bookmarkEnd w:id="27"/>
      <w:r w:rsidR="00946167" w:rsidRPr="002930DD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2930DD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2930DD" w:rsidRDefault="001807D9" w:rsidP="002B36F6">
            <w:pPr>
              <w:rPr>
                <w:sz w:val="24"/>
                <w:szCs w:val="24"/>
              </w:rPr>
            </w:pPr>
            <w:bookmarkStart w:id="28" w:name="_Hlk83242594"/>
            <w:bookmarkStart w:id="29" w:name="_Hlk83242380"/>
            <w:r w:rsidRPr="002930DD">
              <w:rPr>
                <w:b/>
                <w:bCs/>
                <w:sz w:val="24"/>
                <w:szCs w:val="24"/>
              </w:rPr>
              <w:t>Př</w:t>
            </w:r>
            <w:r w:rsidR="00946167" w:rsidRPr="002930DD">
              <w:rPr>
                <w:b/>
                <w:bCs/>
                <w:sz w:val="24"/>
                <w:szCs w:val="24"/>
              </w:rPr>
              <w:t>edkladatel</w:t>
            </w:r>
            <w:r w:rsidR="00946167" w:rsidRPr="002930DD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2930DD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2930DD" w:rsidRDefault="001807D9" w:rsidP="001807D9">
            <w:pPr>
              <w:tabs>
                <w:tab w:val="left" w:pos="0"/>
              </w:tabs>
            </w:pPr>
            <w:r w:rsidRPr="002930DD">
              <w:t xml:space="preserve">Obchodní jméno/název </w:t>
            </w:r>
          </w:p>
          <w:p w14:paraId="749B3A01" w14:textId="5BB267E4" w:rsidR="001807D9" w:rsidRPr="002930DD" w:rsidRDefault="001807D9" w:rsidP="001807D9">
            <w:pPr>
              <w:tabs>
                <w:tab w:val="left" w:pos="0"/>
              </w:tabs>
            </w:pPr>
            <w:r w:rsidRPr="002930DD">
              <w:t>Typ organizace</w:t>
            </w:r>
            <w:r w:rsidR="0032303C" w:rsidRPr="002930DD">
              <w:t>, s</w:t>
            </w:r>
            <w:r w:rsidRPr="002930DD">
              <w:t xml:space="preserve">ídlo </w:t>
            </w:r>
          </w:p>
          <w:p w14:paraId="6A9BF8FF" w14:textId="77777777" w:rsidR="0032303C" w:rsidRPr="002930DD" w:rsidRDefault="001807D9" w:rsidP="0032303C">
            <w:pPr>
              <w:tabs>
                <w:tab w:val="left" w:pos="0"/>
              </w:tabs>
            </w:pPr>
            <w:r w:rsidRPr="002930DD">
              <w:t>IČ</w:t>
            </w:r>
            <w:r w:rsidR="0032303C" w:rsidRPr="002930DD">
              <w:t xml:space="preserve">, </w:t>
            </w:r>
            <w:r w:rsidRPr="002930DD">
              <w:t>DIČ</w:t>
            </w:r>
          </w:p>
          <w:p w14:paraId="292DA13A" w14:textId="59DB1DD7" w:rsidR="00C1319C" w:rsidRPr="002930DD" w:rsidRDefault="00CF35EF" w:rsidP="0032303C">
            <w:pPr>
              <w:tabs>
                <w:tab w:val="left" w:pos="0"/>
              </w:tabs>
            </w:pPr>
            <w:r w:rsidRPr="002930DD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Pr="002930DD" w:rsidRDefault="001807D9" w:rsidP="002B36F6"/>
        </w:tc>
      </w:tr>
      <w:tr w:rsidR="001436D9" w:rsidRPr="002930DD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Pr="002930DD" w:rsidRDefault="001436D9" w:rsidP="002B36F6">
            <w:pPr>
              <w:tabs>
                <w:tab w:val="left" w:pos="0"/>
              </w:tabs>
            </w:pPr>
            <w:r w:rsidRPr="002930DD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Pr="002930DD" w:rsidRDefault="001436D9" w:rsidP="002B36F6"/>
        </w:tc>
      </w:tr>
      <w:tr w:rsidR="001436D9" w:rsidRPr="002930DD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Pr="002930DD" w:rsidRDefault="001436D9" w:rsidP="002B36F6">
            <w:pPr>
              <w:tabs>
                <w:tab w:val="left" w:pos="0"/>
              </w:tabs>
            </w:pPr>
            <w:r w:rsidRPr="002930DD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Pr="002930DD" w:rsidRDefault="001436D9" w:rsidP="002B36F6"/>
        </w:tc>
      </w:tr>
      <w:bookmarkEnd w:id="28"/>
      <w:tr w:rsidR="009007AF" w:rsidRPr="002930DD" w14:paraId="0CCB2C8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C891C9" w14:textId="6013A544" w:rsidR="009007AF" w:rsidRPr="002930DD" w:rsidRDefault="009007AF" w:rsidP="009007AF">
            <w:pPr>
              <w:tabs>
                <w:tab w:val="left" w:pos="0"/>
              </w:tabs>
            </w:pPr>
            <w:r w:rsidRPr="002930DD">
              <w:t>Kategorie podniku podle velikosti (malý, střední, velký)</w:t>
            </w:r>
            <w:r w:rsidRPr="002930DD">
              <w:rPr>
                <w:rStyle w:val="Znakapoznpodarou"/>
              </w:rPr>
              <w:footnoteReference w:id="2"/>
            </w:r>
            <w:r w:rsidRPr="002930DD">
              <w:t xml:space="preserve"> </w:t>
            </w:r>
          </w:p>
        </w:tc>
        <w:tc>
          <w:tcPr>
            <w:tcW w:w="9384" w:type="dxa"/>
            <w:vAlign w:val="center"/>
          </w:tcPr>
          <w:p w14:paraId="6C8D88EF" w14:textId="691756B8" w:rsidR="009007AF" w:rsidRPr="002930DD" w:rsidRDefault="009007AF" w:rsidP="009007AF">
            <w:r w:rsidRPr="002930DD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9007AF" w:rsidRPr="002930DD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9007AF" w:rsidRPr="002930DD" w:rsidRDefault="009007AF" w:rsidP="009007AF">
            <w:pPr>
              <w:tabs>
                <w:tab w:val="left" w:pos="0"/>
              </w:tabs>
            </w:pPr>
            <w:r w:rsidRPr="002930DD">
              <w:t xml:space="preserve">Zkušenosti žadatele s provozováním </w:t>
            </w:r>
            <w:r w:rsidRPr="002930DD">
              <w:rPr>
                <w:b/>
                <w:bCs/>
              </w:rPr>
              <w:t xml:space="preserve">sociální infrastruktury </w:t>
            </w:r>
            <w:r w:rsidRPr="002930DD">
              <w:t>(pokud nemá, jak bude řešeno)</w:t>
            </w:r>
            <w:r w:rsidRPr="002930DD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236F425E" w14:textId="77777777" w:rsidR="009007AF" w:rsidRPr="002930DD" w:rsidRDefault="009007AF" w:rsidP="009007AF"/>
        </w:tc>
      </w:tr>
      <w:tr w:rsidR="009007AF" w:rsidRPr="002930DD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9007AF" w:rsidRPr="002930DD" w:rsidRDefault="009007AF" w:rsidP="009007AF">
            <w:pPr>
              <w:tabs>
                <w:tab w:val="left" w:pos="0"/>
              </w:tabs>
            </w:pPr>
            <w:r w:rsidRPr="002930DD">
              <w:t>Zkušenosti žadatele s řízením investičních projektů (pokud nemá, jak bude řešeno)</w:t>
            </w:r>
          </w:p>
          <w:p w14:paraId="49B37451" w14:textId="2F9C6769" w:rsidR="009007AF" w:rsidRPr="002930DD" w:rsidRDefault="009007AF" w:rsidP="009007AF">
            <w:pPr>
              <w:pStyle w:val="TableParagraph"/>
              <w:spacing w:before="1"/>
              <w:ind w:left="0" w:right="113"/>
              <w:jc w:val="both"/>
            </w:pPr>
            <w:r w:rsidRPr="002930DD">
              <w:rPr>
                <w:i/>
                <w:sz w:val="20"/>
              </w:rPr>
              <w:t xml:space="preserve">Žadatel prokazuje zkušenosti s investičními/neinvestičními akcemi </w:t>
            </w:r>
            <w:r w:rsidRPr="002930DD">
              <w:rPr>
                <w:i/>
                <w:sz w:val="20"/>
              </w:rPr>
              <w:lastRenderedPageBreak/>
              <w:t xml:space="preserve">podobného rozsahu a jejich financováním, a to popisem a výpisem úspěšně realizovaných projektů, staveb. Žadatel </w:t>
            </w:r>
            <w:proofErr w:type="gramStart"/>
            <w:r w:rsidRPr="002930DD">
              <w:rPr>
                <w:i/>
                <w:sz w:val="20"/>
              </w:rPr>
              <w:t>doloží</w:t>
            </w:r>
            <w:proofErr w:type="gramEnd"/>
            <w:r w:rsidRPr="002930DD">
              <w:rPr>
                <w:i/>
                <w:sz w:val="20"/>
              </w:rPr>
              <w:t xml:space="preserve"> </w:t>
            </w:r>
            <w:proofErr w:type="spellStart"/>
            <w:r w:rsidRPr="002930DD">
              <w:rPr>
                <w:i/>
                <w:sz w:val="20"/>
              </w:rPr>
              <w:t>reg</w:t>
            </w:r>
            <w:proofErr w:type="spellEnd"/>
            <w:r w:rsidRPr="002930DD">
              <w:rPr>
                <w:i/>
                <w:sz w:val="20"/>
              </w:rPr>
              <w:t xml:space="preserve">. čísla úspěšně realizovaných projektů, příp. </w:t>
            </w:r>
            <w:r w:rsidRPr="002930DD">
              <w:rPr>
                <w:sz w:val="20"/>
                <w:szCs w:val="20"/>
              </w:rPr>
              <w:t xml:space="preserve">doklady </w:t>
            </w:r>
            <w:r w:rsidRPr="002930DD">
              <w:rPr>
                <w:sz w:val="20"/>
                <w:szCs w:val="20"/>
              </w:rPr>
              <w:br/>
              <w:t xml:space="preserve">o provedené stavbě (kolaudační rozhodnutí) atp., </w:t>
            </w:r>
            <w:r w:rsidRPr="002930DD">
              <w:rPr>
                <w:i/>
                <w:sz w:val="20"/>
              </w:rPr>
              <w:t>popř. doloží smlouvy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9007AF" w:rsidRPr="002930DD" w:rsidRDefault="009007AF" w:rsidP="009007AF"/>
        </w:tc>
      </w:tr>
      <w:tr w:rsidR="009007AF" w:rsidRPr="002930DD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9007AF" w:rsidRPr="002930DD" w:rsidRDefault="009007AF" w:rsidP="009007AF">
            <w:pPr>
              <w:tabs>
                <w:tab w:val="left" w:pos="0"/>
              </w:tabs>
            </w:pPr>
            <w:r w:rsidRPr="002930DD"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9007AF" w:rsidRPr="002930DD" w:rsidRDefault="009007AF" w:rsidP="009007AF"/>
        </w:tc>
      </w:tr>
      <w:tr w:rsidR="009007AF" w:rsidRPr="002930DD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9007AF" w:rsidRPr="002930DD" w:rsidRDefault="009007AF" w:rsidP="009007AF">
            <w:pPr>
              <w:tabs>
                <w:tab w:val="left" w:pos="0"/>
              </w:tabs>
            </w:pPr>
            <w:r w:rsidRPr="002930DD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9007AF" w:rsidRPr="002930DD" w:rsidRDefault="009007AF" w:rsidP="009007AF"/>
        </w:tc>
      </w:tr>
      <w:tr w:rsidR="009007AF" w:rsidRPr="002930DD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1E115542" w:rsidR="009007AF" w:rsidRPr="002930DD" w:rsidRDefault="009007AF" w:rsidP="009007AF">
            <w:pPr>
              <w:tabs>
                <w:tab w:val="left" w:pos="0"/>
              </w:tabs>
            </w:pPr>
            <w:r w:rsidRPr="002930DD"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6A135A7C" w14:textId="3484FA53" w:rsidR="009007AF" w:rsidRPr="002930DD" w:rsidRDefault="009007AF" w:rsidP="009007AF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Žadatel spadající do tzv. neziskového sektoru 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2930DD" w:rsidRDefault="009125DD" w:rsidP="00877C7F">
      <w:bookmarkStart w:id="30" w:name="_Hlk83305628"/>
    </w:p>
    <w:p w14:paraId="26FAA70D" w14:textId="31A5F15E" w:rsidR="00B8276E" w:rsidRPr="002930DD" w:rsidRDefault="00B8276E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1" w:name="_Toc182312044"/>
      <w:bookmarkEnd w:id="29"/>
      <w:bookmarkEnd w:id="30"/>
      <w:r w:rsidRPr="002930DD">
        <w:rPr>
          <w:caps/>
        </w:rPr>
        <w:t>Charakteristika projektu a jeho soulad s </w:t>
      </w:r>
      <w:r w:rsidR="009125DD" w:rsidRPr="002930DD">
        <w:rPr>
          <w:caps/>
        </w:rPr>
        <w:t>VÝZVOU</w:t>
      </w:r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2930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2930DD" w:rsidRDefault="00F94C0C" w:rsidP="00F94C0C">
            <w:pPr>
              <w:tabs>
                <w:tab w:val="left" w:pos="0"/>
              </w:tabs>
            </w:pPr>
            <w:r w:rsidRPr="002930DD">
              <w:t xml:space="preserve">Místo realizace projektu </w:t>
            </w:r>
          </w:p>
          <w:p w14:paraId="65293E58" w14:textId="36B04F34" w:rsidR="00F94C0C" w:rsidRPr="002930DD" w:rsidRDefault="00F94C0C" w:rsidP="00F94C0C">
            <w:pPr>
              <w:tabs>
                <w:tab w:val="left" w:pos="0"/>
              </w:tabs>
            </w:pPr>
            <w:r w:rsidRPr="002930DD">
              <w:t>Okres</w:t>
            </w:r>
          </w:p>
          <w:p w14:paraId="397DB7B6" w14:textId="7A49A336" w:rsidR="007178AA" w:rsidRPr="002930DD" w:rsidRDefault="00F94C0C" w:rsidP="00F94C0C">
            <w:pPr>
              <w:tabs>
                <w:tab w:val="left" w:pos="0"/>
              </w:tabs>
            </w:pPr>
            <w:r w:rsidRPr="002930DD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2930DD" w:rsidRDefault="009125DD" w:rsidP="0093617D"/>
          <w:p w14:paraId="674DAB1B" w14:textId="24A410C4" w:rsidR="00B300EC" w:rsidRPr="002930DD" w:rsidRDefault="00DE6DBB" w:rsidP="0093617D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Adresa realizace projektu</w:t>
            </w:r>
          </w:p>
          <w:p w14:paraId="26FD80CF" w14:textId="1C9A5222" w:rsidR="00B300EC" w:rsidRPr="002930DD" w:rsidRDefault="00B300EC" w:rsidP="0093617D"/>
        </w:tc>
      </w:tr>
      <w:tr w:rsidR="002E7D07" w:rsidRPr="002930DD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0480F228" w:rsidR="002E7D07" w:rsidRPr="002930DD" w:rsidRDefault="005127CA" w:rsidP="00F94C0C">
            <w:pPr>
              <w:tabs>
                <w:tab w:val="left" w:pos="0"/>
              </w:tabs>
            </w:pPr>
            <w:r w:rsidRPr="002930DD"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2930DD" w:rsidRDefault="00600F96" w:rsidP="0093617D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F94C0C" w:rsidRPr="002930DD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2930DD" w:rsidRDefault="00F94C0C" w:rsidP="00F94C0C">
            <w:pPr>
              <w:tabs>
                <w:tab w:val="left" w:pos="0"/>
              </w:tabs>
            </w:pPr>
            <w:r w:rsidRPr="002930DD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2930DD" w:rsidRDefault="00DE6DBB" w:rsidP="00F94C0C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Popište každou cílovou skupinu dotčenou projektem ve vztahu ke každému druhu sociální služby</w:t>
            </w:r>
            <w:r w:rsidR="00BA54FC" w:rsidRPr="002930DD">
              <w:rPr>
                <w:i/>
                <w:iCs/>
              </w:rPr>
              <w:t>.</w:t>
            </w:r>
            <w:r w:rsidR="00BA54FC" w:rsidRPr="002930DD">
              <w:rPr>
                <w:i/>
                <w:iCs/>
              </w:rPr>
              <w:br/>
              <w:t>U</w:t>
            </w:r>
            <w:r w:rsidRPr="002930DD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 w:rsidRPr="002930DD">
              <w:rPr>
                <w:i/>
                <w:iCs/>
              </w:rPr>
              <w:t>.</w:t>
            </w:r>
          </w:p>
        </w:tc>
      </w:tr>
      <w:tr w:rsidR="00F94C0C" w:rsidRPr="002930DD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2930DD" w:rsidRDefault="00F94C0C" w:rsidP="00F94C0C">
            <w:pPr>
              <w:tabs>
                <w:tab w:val="left" w:pos="0"/>
              </w:tabs>
            </w:pPr>
            <w:r w:rsidRPr="002930DD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2930DD" w:rsidRDefault="00F94C0C" w:rsidP="00F94C0C"/>
        </w:tc>
      </w:tr>
      <w:tr w:rsidR="00F94C0C" w:rsidRPr="002930DD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2930DD" w:rsidRDefault="00F94C0C" w:rsidP="00F94C0C">
            <w:pPr>
              <w:tabs>
                <w:tab w:val="left" w:pos="0"/>
              </w:tabs>
            </w:pPr>
            <w:r w:rsidRPr="002930DD">
              <w:lastRenderedPageBreak/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2930DD" w:rsidRDefault="00F94C0C" w:rsidP="00F94C0C"/>
        </w:tc>
      </w:tr>
      <w:tr w:rsidR="00F94C0C" w:rsidRPr="002930DD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2930DD" w:rsidRDefault="001448A3" w:rsidP="00F94C0C">
            <w:pPr>
              <w:tabs>
                <w:tab w:val="left" w:pos="0"/>
              </w:tabs>
            </w:pPr>
            <w:r w:rsidRPr="002930DD">
              <w:t>C</w:t>
            </w:r>
            <w:r w:rsidR="00F94C0C" w:rsidRPr="002930DD">
              <w:t xml:space="preserve">elkové </w:t>
            </w:r>
            <w:r w:rsidRPr="002930DD">
              <w:t xml:space="preserve">způsobilé </w:t>
            </w:r>
            <w:r w:rsidR="00F94C0C" w:rsidRPr="002930DD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2930DD" w:rsidRDefault="00F94C0C" w:rsidP="00F94C0C">
            <w:pPr>
              <w:rPr>
                <w:i/>
                <w:iCs/>
              </w:rPr>
            </w:pPr>
          </w:p>
        </w:tc>
      </w:tr>
      <w:tr w:rsidR="00196C02" w:rsidRPr="002930DD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2930DD" w:rsidRDefault="00196C02" w:rsidP="00F94C0C">
            <w:pPr>
              <w:tabs>
                <w:tab w:val="left" w:pos="0"/>
              </w:tabs>
            </w:pPr>
            <w:r w:rsidRPr="002930DD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2930DD" w:rsidRDefault="00BE42FC" w:rsidP="00F94C0C">
            <w:pPr>
              <w:rPr>
                <w:i/>
                <w:iCs/>
              </w:rPr>
            </w:pPr>
            <w:r w:rsidRPr="002930DD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2930DD">
              <w:rPr>
                <w:rFonts w:cstheme="minorHAnsi"/>
                <w:i/>
                <w:iCs/>
              </w:rPr>
              <w:t>milníků a cílů NPO</w:t>
            </w:r>
            <w:r w:rsidR="00BA54FC" w:rsidRPr="002930DD">
              <w:rPr>
                <w:rFonts w:cstheme="minorHAnsi"/>
                <w:i/>
                <w:iCs/>
              </w:rPr>
              <w:t>.</w:t>
            </w:r>
          </w:p>
        </w:tc>
      </w:tr>
      <w:tr w:rsidR="005127CA" w:rsidRPr="002930DD" w14:paraId="0F22580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4F934D" w14:textId="7F730AAD" w:rsidR="005127CA" w:rsidRPr="002930DD" w:rsidRDefault="005127CA" w:rsidP="00F94C0C">
            <w:pPr>
              <w:tabs>
                <w:tab w:val="left" w:pos="0"/>
              </w:tabs>
            </w:pPr>
            <w:r w:rsidRPr="002930DD">
              <w:t>Soulad s povinným materiálně-technickým standardem MPSV pro služby sociální péče poskytované pobytovou formou určeným pro výzvu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3BB4807" w14:textId="77777777" w:rsidR="005127CA" w:rsidRPr="002930DD" w:rsidRDefault="005127CA" w:rsidP="005127CA">
            <w:pPr>
              <w:spacing w:after="120"/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22D2E184" w14:textId="010EF3DD" w:rsidR="005127CA" w:rsidRPr="002930DD" w:rsidRDefault="005127CA" w:rsidP="005127CA">
            <w:pPr>
              <w:rPr>
                <w:rFonts w:cstheme="minorHAnsi"/>
                <w:i/>
                <w:iCs/>
              </w:rPr>
            </w:pPr>
            <w:r w:rsidRPr="002930DD">
              <w:rPr>
                <w:i/>
                <w:iCs/>
                <w:color w:val="000000" w:themeColor="text1"/>
              </w:rPr>
              <w:t>Doplňte detailní popis jednotlivých parametrů materiálně-technického standardu.</w:t>
            </w:r>
          </w:p>
        </w:tc>
      </w:tr>
      <w:tr w:rsidR="00BE42FC" w:rsidRPr="002930DD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930DD" w:rsidRDefault="00BE42FC" w:rsidP="00F94C0C">
            <w:pPr>
              <w:tabs>
                <w:tab w:val="left" w:pos="0"/>
              </w:tabs>
            </w:pPr>
            <w:r w:rsidRPr="002930DD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2930DD" w:rsidRDefault="00BE42FC" w:rsidP="00F94C0C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 w:rsidRPr="002930DD">
              <w:rPr>
                <w:i/>
                <w:iCs/>
              </w:rPr>
              <w:t>,</w:t>
            </w:r>
            <w:r w:rsidRPr="002930DD">
              <w:rPr>
                <w:i/>
                <w:iCs/>
              </w:rPr>
              <w:t xml:space="preserve"> vazbu na výstupy projektu</w:t>
            </w:r>
          </w:p>
        </w:tc>
      </w:tr>
      <w:tr w:rsidR="00BE42FC" w:rsidRPr="002930DD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3B0335B0" w:rsidR="00BE42FC" w:rsidRPr="002930DD" w:rsidRDefault="00BE42FC" w:rsidP="00F94C0C">
            <w:pPr>
              <w:tabs>
                <w:tab w:val="left" w:pos="0"/>
              </w:tabs>
            </w:pPr>
            <w:r w:rsidRPr="002930DD">
              <w:t xml:space="preserve">Projekt je v souladu s Národní strategií rozvoje sociálních služeb </w:t>
            </w:r>
            <w:r w:rsidR="00C949C6" w:rsidRPr="002930DD">
              <w:t>2016–2025</w:t>
            </w:r>
            <w:r w:rsidR="002660C2" w:rsidRPr="002930DD">
              <w:t>, případně Střednědobým plánem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4A5F146F" w:rsidR="00BE42FC" w:rsidRPr="002930DD" w:rsidRDefault="002660C2" w:rsidP="00F94C0C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Uveďte ustanovení Národní strategie rozvoje sociálních služeb 2016–2025</w:t>
            </w:r>
            <w:r w:rsidRPr="002930DD">
              <w:rPr>
                <w:rFonts w:cstheme="minorHAnsi"/>
                <w:i/>
                <w:iCs/>
              </w:rPr>
              <w:t>, případně ustanovení Střednědobého plánu rozvoje sociálních služeb, na které je projekt</w:t>
            </w:r>
            <w:r w:rsidR="0014547F" w:rsidRPr="002930DD">
              <w:rPr>
                <w:rFonts w:cstheme="minorHAnsi"/>
                <w:i/>
                <w:iCs/>
              </w:rPr>
              <w:t xml:space="preserve"> </w:t>
            </w:r>
            <w:r w:rsidRPr="002930DD">
              <w:rPr>
                <w:rFonts w:cstheme="minorHAnsi"/>
                <w:i/>
                <w:iCs/>
              </w:rPr>
              <w:t>navázán.</w:t>
            </w:r>
          </w:p>
        </w:tc>
      </w:tr>
      <w:tr w:rsidR="00BE42FC" w:rsidRPr="002930DD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930DD" w:rsidRDefault="00BE42FC" w:rsidP="00F94C0C">
            <w:pPr>
              <w:tabs>
                <w:tab w:val="left" w:pos="0"/>
              </w:tabs>
            </w:pPr>
            <w:r w:rsidRPr="002930DD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2930DD" w:rsidRDefault="00BE42FC" w:rsidP="00F94C0C">
            <w:pPr>
              <w:rPr>
                <w:i/>
                <w:iCs/>
              </w:rPr>
            </w:pPr>
            <w:r w:rsidRPr="002930DD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2930DD">
              <w:rPr>
                <w:rFonts w:cstheme="minorHAnsi"/>
                <w:i/>
                <w:iCs/>
              </w:rPr>
              <w:t>e</w:t>
            </w:r>
            <w:r w:rsidRPr="002930DD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2930DD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:rsidRPr="002930DD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930DD" w:rsidRDefault="00BE42FC" w:rsidP="00F94C0C">
            <w:pPr>
              <w:tabs>
                <w:tab w:val="left" w:pos="0"/>
              </w:tabs>
            </w:pPr>
            <w:r w:rsidRPr="002930DD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0C51EEBC" w:rsidR="00BE42FC" w:rsidRPr="002930DD" w:rsidRDefault="00BE42FC" w:rsidP="00F94C0C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 xml:space="preserve">Uveďte, zda přikládáte souhlasné stanovisko subjektu, který vydal </w:t>
            </w:r>
            <w:r w:rsidR="004673E8" w:rsidRPr="002930DD">
              <w:rPr>
                <w:i/>
                <w:iCs/>
              </w:rPr>
              <w:t>k</w:t>
            </w:r>
            <w:r w:rsidRPr="002930DD">
              <w:rPr>
                <w:i/>
                <w:iCs/>
              </w:rPr>
              <w:t xml:space="preserve">rajský střednědobý plán rozvoje sociálních služeb; případně Národní strategii rozvoje sociálních služeb </w:t>
            </w:r>
            <w:r w:rsidR="00C949C6" w:rsidRPr="002930DD">
              <w:rPr>
                <w:i/>
                <w:iCs/>
              </w:rPr>
              <w:t>2016–2025</w:t>
            </w:r>
            <w:r w:rsidRPr="002930DD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:rsidRPr="002930DD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615C24E7" w:rsidR="00BE42FC" w:rsidRPr="002930DD" w:rsidRDefault="00BE42FC" w:rsidP="00F94C0C">
            <w:pPr>
              <w:tabs>
                <w:tab w:val="left" w:pos="0"/>
              </w:tabs>
            </w:pPr>
            <w:r w:rsidRPr="002930DD">
              <w:rPr>
                <w:rFonts w:cstheme="minorHAnsi"/>
              </w:rPr>
              <w:lastRenderedPageBreak/>
              <w:t>Seznam poskytovatelů SOHZ</w:t>
            </w:r>
            <w:r w:rsidRPr="002930DD">
              <w:t>, na které bude převedena výhoda z poskytnuté dotace</w:t>
            </w:r>
            <w:r w:rsidR="00544238" w:rsidRPr="002930DD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207E3F8" w14:textId="6DF848AC" w:rsidR="00BE42FC" w:rsidRPr="002930DD" w:rsidRDefault="00544238" w:rsidP="00F94C0C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Uveďte způsob výběru a identifikaci poskytovatele SOHZ, formu svěření zařízení po dokončení projektu do užívání poskytovateli služby, místo výkonu SOHZ, druh sociální služby</w:t>
            </w:r>
            <w:r w:rsidRPr="002930DD">
              <w:rPr>
                <w:rStyle w:val="Znakapoznpodarou"/>
                <w:i/>
                <w:iCs/>
              </w:rPr>
              <w:footnoteReference w:id="5"/>
            </w:r>
            <w:r w:rsidRPr="002930DD">
              <w:rPr>
                <w:i/>
                <w:iCs/>
              </w:rPr>
              <w:t>, identifikac</w:t>
            </w:r>
            <w:r w:rsidR="000F0063" w:rsidRPr="002930DD">
              <w:rPr>
                <w:i/>
                <w:iCs/>
              </w:rPr>
              <w:t>i</w:t>
            </w:r>
            <w:r w:rsidRPr="002930DD">
              <w:rPr>
                <w:i/>
                <w:iCs/>
              </w:rPr>
              <w:t xml:space="preserve"> pověřovacího aktu, dob</w:t>
            </w:r>
            <w:r w:rsidR="000F0063" w:rsidRPr="002930DD">
              <w:rPr>
                <w:i/>
                <w:iCs/>
              </w:rPr>
              <w:t>u</w:t>
            </w:r>
            <w:r w:rsidRPr="002930DD">
              <w:rPr>
                <w:i/>
                <w:iCs/>
              </w:rPr>
              <w:t xml:space="preserve"> trvání pověření.</w:t>
            </w:r>
          </w:p>
        </w:tc>
      </w:tr>
      <w:tr w:rsidR="00011122" w:rsidRPr="002930DD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930DD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Popis způsobu zajištění vydání následného Pověření k výkonu SOHZ</w:t>
            </w:r>
            <w:r w:rsidRPr="002930DD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2930DD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Pr="002930DD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2930DD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2930DD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930DD">
              <w:rPr>
                <w:sz w:val="24"/>
                <w:szCs w:val="24"/>
              </w:rPr>
              <w:t>Typy aktivit (</w:t>
            </w:r>
            <w:r w:rsidR="003D016C" w:rsidRPr="002930DD">
              <w:rPr>
                <w:sz w:val="24"/>
                <w:szCs w:val="24"/>
              </w:rPr>
              <w:t>popište</w:t>
            </w:r>
            <w:r w:rsidRPr="002930DD">
              <w:rPr>
                <w:sz w:val="24"/>
                <w:szCs w:val="24"/>
              </w:rPr>
              <w:t xml:space="preserve"> pro všechny </w:t>
            </w:r>
            <w:r w:rsidR="003D016C" w:rsidRPr="002930DD">
              <w:rPr>
                <w:sz w:val="24"/>
                <w:szCs w:val="24"/>
              </w:rPr>
              <w:t xml:space="preserve">relevantní </w:t>
            </w:r>
            <w:r w:rsidRPr="002930DD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2930DD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2930DD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2930DD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2930DD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2930DD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2930DD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2930DD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2930DD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2930DD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2930DD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2930DD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2930DD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2930DD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711FCAB4" w:rsidR="00F94C0C" w:rsidRPr="002930DD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Stavební úpravy objektu (rekonstrukce</w:t>
            </w:r>
            <w:r w:rsidR="00544238" w:rsidRPr="002930DD">
              <w:rPr>
                <w:rFonts w:cstheme="minorHAnsi"/>
              </w:rPr>
              <w:t>)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2930DD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:rsidRPr="002930DD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2930DD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2930DD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:rsidRPr="002930DD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Pr="002930DD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2930DD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2930DD" w:rsidRDefault="0093617D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2" w:name="_Toc182312045"/>
      <w:r w:rsidRPr="002930DD">
        <w:rPr>
          <w:caps/>
        </w:rPr>
        <w:lastRenderedPageBreak/>
        <w:t>ZDŮVODNĚNÍ POTŘEBNOSTI REALIZACE PROJEKTU</w:t>
      </w:r>
      <w:bookmarkEnd w:id="32"/>
      <w:r w:rsidRPr="002930DD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2930DD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2930DD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2930D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2930DD" w:rsidRDefault="00F94C0C" w:rsidP="00F94C0C">
            <w:pPr>
              <w:jc w:val="both"/>
              <w:rPr>
                <w:b/>
                <w:bCs/>
              </w:rPr>
            </w:pPr>
            <w:r w:rsidRPr="002930DD">
              <w:rPr>
                <w:b/>
                <w:bCs/>
              </w:rPr>
              <w:t>Zdůvodnění potřebnosti</w:t>
            </w:r>
            <w:r w:rsidR="00096CF6" w:rsidRPr="002930DD">
              <w:rPr>
                <w:b/>
                <w:bCs/>
              </w:rPr>
              <w:t xml:space="preserve"> záměru</w:t>
            </w:r>
            <w:r w:rsidR="003E34DB" w:rsidRPr="002930DD">
              <w:rPr>
                <w:b/>
                <w:bCs/>
              </w:rPr>
              <w:t xml:space="preserve"> v území</w:t>
            </w:r>
            <w:r w:rsidR="003E34DB" w:rsidRPr="002930DD">
              <w:t xml:space="preserve"> a argumenty o způsobu zajištění využití vybudované kapacity v době udržitelnosti s ohledem na vývoj v obci a okolí</w:t>
            </w:r>
            <w:r w:rsidRPr="002930DD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2930DD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2930DD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Pr="002930DD" w:rsidRDefault="0093617D" w:rsidP="0093617D"/>
        </w:tc>
      </w:tr>
      <w:tr w:rsidR="0093617D" w:rsidRPr="002930D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Pr="002930DD" w:rsidRDefault="00096CF6" w:rsidP="005127CA">
            <w:pPr>
              <w:jc w:val="both"/>
            </w:pPr>
            <w:r w:rsidRPr="002930DD"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2930DD" w:rsidRDefault="0093617D" w:rsidP="0093617D"/>
        </w:tc>
      </w:tr>
      <w:tr w:rsidR="0093617D" w:rsidRPr="002930D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Pr="002930DD" w:rsidRDefault="00F94707" w:rsidP="0093617D">
            <w:pPr>
              <w:tabs>
                <w:tab w:val="left" w:pos="0"/>
              </w:tabs>
            </w:pPr>
            <w:r w:rsidRPr="002930DD"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2930DD" w:rsidRDefault="0093617D" w:rsidP="0093617D"/>
        </w:tc>
      </w:tr>
      <w:tr w:rsidR="00E87CAD" w:rsidRPr="002930D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2930DD" w:rsidRDefault="00E87CAD" w:rsidP="0093617D">
            <w:pPr>
              <w:tabs>
                <w:tab w:val="left" w:pos="0"/>
              </w:tabs>
            </w:pPr>
            <w:r w:rsidRPr="002930DD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2930DD" w:rsidRDefault="00E87CAD" w:rsidP="0093617D"/>
        </w:tc>
      </w:tr>
      <w:tr w:rsidR="00C15FC9" w:rsidRPr="002930DD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2930DD" w:rsidRDefault="00C15FC9" w:rsidP="0093617D">
            <w:pPr>
              <w:tabs>
                <w:tab w:val="left" w:pos="0"/>
              </w:tabs>
            </w:pPr>
            <w:r w:rsidRPr="002930DD">
              <w:t xml:space="preserve">Popis nulové (srovnávací) varianty </w:t>
            </w:r>
            <w:r w:rsidR="00C949C6" w:rsidRPr="002930DD">
              <w:t>= varianta</w:t>
            </w:r>
            <w:r w:rsidRPr="002930DD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2930DD" w:rsidRDefault="00C15FC9" w:rsidP="0093617D"/>
        </w:tc>
      </w:tr>
    </w:tbl>
    <w:p w14:paraId="7594C0B2" w14:textId="550F1125" w:rsidR="0093617D" w:rsidRPr="002930DD" w:rsidRDefault="0093617D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33" w:name="_Toc182312046"/>
      <w:r w:rsidRPr="002930DD">
        <w:rPr>
          <w:caps/>
        </w:rPr>
        <w:t>Podrobný popis projektu</w:t>
      </w:r>
      <w:bookmarkEnd w:id="3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2930DD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2930DD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2930DD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2930DD">
              <w:rPr>
                <w:b/>
                <w:bCs/>
                <w:sz w:val="24"/>
                <w:szCs w:val="24"/>
              </w:rPr>
              <w:t>ů</w:t>
            </w:r>
            <w:r w:rsidR="00C22C5F" w:rsidRPr="002930DD">
              <w:rPr>
                <w:b/>
                <w:bCs/>
                <w:sz w:val="24"/>
                <w:szCs w:val="24"/>
              </w:rPr>
              <w:t>, vliv</w:t>
            </w:r>
            <w:r w:rsidR="00CF6105" w:rsidRPr="002930DD">
              <w:rPr>
                <w:b/>
                <w:bCs/>
                <w:sz w:val="24"/>
                <w:szCs w:val="24"/>
              </w:rPr>
              <w:t>u</w:t>
            </w:r>
            <w:r w:rsidR="00C22C5F" w:rsidRPr="002930DD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2930DD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2930DD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2930DD" w:rsidRDefault="00B07AF7" w:rsidP="00963DB7">
            <w:r w:rsidRPr="002930DD">
              <w:rPr>
                <w:b/>
                <w:bCs/>
              </w:rPr>
              <w:t>V</w:t>
            </w:r>
            <w:r w:rsidR="00A92813" w:rsidRPr="002930DD">
              <w:rPr>
                <w:b/>
                <w:bCs/>
              </w:rPr>
              <w:t>ýchozí situace</w:t>
            </w:r>
            <w:r w:rsidR="00C93410" w:rsidRPr="002930DD">
              <w:t xml:space="preserve"> </w:t>
            </w:r>
            <w:r w:rsidR="007D3BE4" w:rsidRPr="002930DD">
              <w:t>–</w:t>
            </w:r>
            <w:r w:rsidR="00963DB7" w:rsidRPr="002930DD">
              <w:t xml:space="preserve"> popis stávající </w:t>
            </w:r>
            <w:r w:rsidR="00E822B3" w:rsidRPr="002930DD">
              <w:t xml:space="preserve">nevyhovující </w:t>
            </w:r>
            <w:r w:rsidR="00963DB7" w:rsidRPr="002930DD">
              <w:t>situace</w:t>
            </w:r>
            <w:r w:rsidR="00984CB3" w:rsidRPr="002930DD">
              <w:rPr>
                <w:rStyle w:val="Znakapoznpodarou"/>
              </w:rPr>
              <w:footnoteReference w:id="7"/>
            </w:r>
            <w:r w:rsidR="00963DB7" w:rsidRPr="002930DD">
              <w:t xml:space="preserve">, kterou má projekt řešit, identifikace a kvantifikace konkrétních potřeb, </w:t>
            </w:r>
            <w:r w:rsidRPr="002930DD">
              <w:lastRenderedPageBreak/>
              <w:t>návrh</w:t>
            </w:r>
            <w:r w:rsidR="00734ABD" w:rsidRPr="002930DD">
              <w:t xml:space="preserve"> </w:t>
            </w:r>
            <w:r w:rsidR="00E822B3" w:rsidRPr="002930DD">
              <w:t>řešení</w:t>
            </w:r>
            <w:r w:rsidR="00734ABD" w:rsidRPr="002930DD">
              <w:t xml:space="preserve"> </w:t>
            </w:r>
            <w:r w:rsidR="00F151B0" w:rsidRPr="002930DD">
              <w:t>vč. zdůvodnění zvoleného řešení</w:t>
            </w:r>
            <w:r w:rsidR="00E87CAD" w:rsidRPr="002930DD">
              <w:rPr>
                <w:rStyle w:val="Znakapoznpodarou"/>
              </w:rPr>
              <w:footnoteReference w:id="8"/>
            </w:r>
            <w:r w:rsidR="00FB4012" w:rsidRPr="002930DD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2930DD" w:rsidRDefault="00884655" w:rsidP="00884655"/>
        </w:tc>
      </w:tr>
      <w:tr w:rsidR="00A92813" w:rsidRPr="002930DD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2930DD" w:rsidRDefault="00C94F31" w:rsidP="00C93410">
            <w:r w:rsidRPr="002930DD">
              <w:rPr>
                <w:b/>
                <w:bCs/>
              </w:rPr>
              <w:t>P</w:t>
            </w:r>
            <w:r w:rsidR="00A92813" w:rsidRPr="002930DD">
              <w:rPr>
                <w:b/>
                <w:bCs/>
              </w:rPr>
              <w:t>lánovan</w:t>
            </w:r>
            <w:r w:rsidRPr="002930DD">
              <w:rPr>
                <w:b/>
                <w:bCs/>
              </w:rPr>
              <w:t>ý</w:t>
            </w:r>
            <w:r w:rsidR="00A92813" w:rsidRPr="002930DD">
              <w:rPr>
                <w:b/>
                <w:bCs/>
              </w:rPr>
              <w:t xml:space="preserve"> konečn</w:t>
            </w:r>
            <w:r w:rsidRPr="002930DD">
              <w:rPr>
                <w:b/>
                <w:bCs/>
              </w:rPr>
              <w:t>ý</w:t>
            </w:r>
            <w:r w:rsidR="00A92813" w:rsidRPr="002930DD">
              <w:rPr>
                <w:b/>
                <w:bCs/>
              </w:rPr>
              <w:t xml:space="preserve"> stav</w:t>
            </w:r>
            <w:r w:rsidR="00A92813" w:rsidRPr="002930DD">
              <w:t xml:space="preserve"> </w:t>
            </w:r>
            <w:r w:rsidRPr="002930DD">
              <w:t>–</w:t>
            </w:r>
            <w:r w:rsidR="00E822B3" w:rsidRPr="002930DD">
              <w:t xml:space="preserve"> realizované stavby, technologie, zavedená opatření, zahájené provozy,</w:t>
            </w:r>
            <w:r w:rsidRPr="002930DD">
              <w:t xml:space="preserve"> </w:t>
            </w:r>
            <w:r w:rsidR="00E822B3" w:rsidRPr="002930DD">
              <w:t xml:space="preserve">předpokládané </w:t>
            </w:r>
            <w:r w:rsidRPr="002930DD">
              <w:t>naplnění potřeb, které byly důvodem k předložení projektu.</w:t>
            </w:r>
            <w:r w:rsidR="00B07AF7" w:rsidRPr="002930DD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2930DD" w:rsidRDefault="00A92813" w:rsidP="00884655"/>
        </w:tc>
      </w:tr>
      <w:tr w:rsidR="0096120D" w:rsidRPr="002930D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2930DD" w:rsidRDefault="0096120D" w:rsidP="0096120D">
            <w:r w:rsidRPr="002930DD">
              <w:rPr>
                <w:b/>
                <w:bCs/>
              </w:rPr>
              <w:t>Popis plánovaných přínosů obecného charakteru</w:t>
            </w:r>
            <w:r w:rsidRPr="002930DD">
              <w:t xml:space="preserve"> (např. vzdělanost, integrace, rovné příležitosti, zaměstnanost, životní prostředí, </w:t>
            </w:r>
            <w:r w:rsidR="005B7065" w:rsidRPr="002930DD">
              <w:t>udržitelný rozvoj</w:t>
            </w:r>
            <w:r w:rsidRPr="002930DD">
              <w:t xml:space="preserve"> atp.)</w:t>
            </w:r>
            <w:r w:rsidR="00E87CAD" w:rsidRPr="002930DD">
              <w:t>;</w:t>
            </w:r>
            <w:r w:rsidRPr="002930DD">
              <w:t xml:space="preserve"> </w:t>
            </w:r>
          </w:p>
          <w:p w14:paraId="19346E0F" w14:textId="7045090A" w:rsidR="00E87CAD" w:rsidRPr="002930DD" w:rsidRDefault="00E87CAD" w:rsidP="0096120D">
            <w:r w:rsidRPr="002930DD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2930DD" w:rsidRDefault="0096120D" w:rsidP="00884655"/>
        </w:tc>
      </w:tr>
      <w:tr w:rsidR="00C54E3E" w:rsidRPr="002930DD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2930DD" w:rsidRDefault="001600DB" w:rsidP="001600DB">
            <w:r w:rsidRPr="002930DD">
              <w:rPr>
                <w:b/>
                <w:bCs/>
              </w:rPr>
              <w:t xml:space="preserve">Popis vlivu </w:t>
            </w:r>
            <w:r w:rsidR="00715FE0" w:rsidRPr="002930DD">
              <w:rPr>
                <w:b/>
                <w:bCs/>
              </w:rPr>
              <w:t>na horizontální principy</w:t>
            </w:r>
            <w:r w:rsidR="00715FE0" w:rsidRPr="002930DD">
              <w:t xml:space="preserve"> </w:t>
            </w:r>
            <w:r w:rsidRPr="002930DD">
              <w:t>(cíleně zaměřen, má pozitivní vliv, je neutrální):</w:t>
            </w:r>
          </w:p>
          <w:p w14:paraId="4DCAC981" w14:textId="6A71AC97" w:rsidR="001600DB" w:rsidRPr="002930DD" w:rsidRDefault="001600DB" w:rsidP="001600DB">
            <w:r w:rsidRPr="002930DD">
              <w:t>- podpora rovných příležitostí a nediskriminace,</w:t>
            </w:r>
          </w:p>
          <w:p w14:paraId="77A13725" w14:textId="45B23426" w:rsidR="001600DB" w:rsidRPr="002930DD" w:rsidRDefault="001600DB" w:rsidP="001600DB">
            <w:r w:rsidRPr="002930DD">
              <w:t>- podpora rovnosti mezi muži a ženami,</w:t>
            </w:r>
          </w:p>
          <w:p w14:paraId="17E7E10C" w14:textId="140E0197" w:rsidR="00C54E3E" w:rsidRPr="002930DD" w:rsidRDefault="001600DB" w:rsidP="001600DB">
            <w:r w:rsidRPr="002930DD"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2930DD" w:rsidRDefault="00796478" w:rsidP="00796478">
            <w:p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2930DD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2930DD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2930DD" w:rsidRDefault="00796478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udržitelný rozvoj.</w:t>
            </w:r>
          </w:p>
          <w:p w14:paraId="6C901624" w14:textId="6136C8F7" w:rsidR="001D0367" w:rsidRPr="002930DD" w:rsidRDefault="001D0367" w:rsidP="00AB05F9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DNSH</w:t>
            </w:r>
          </w:p>
          <w:p w14:paraId="35B14920" w14:textId="6C8D4478" w:rsidR="00C54E3E" w:rsidRPr="002930DD" w:rsidRDefault="00796478" w:rsidP="00426B84">
            <w:p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 xml:space="preserve">Žadatel popíše neutrální vliv projektu </w:t>
            </w:r>
            <w:r w:rsidR="00AC55E4" w:rsidRPr="002930DD">
              <w:rPr>
                <w:i/>
                <w:iCs/>
              </w:rPr>
              <w:t>na</w:t>
            </w:r>
            <w:r w:rsidRPr="002930DD">
              <w:rPr>
                <w:i/>
                <w:iCs/>
              </w:rPr>
              <w:t xml:space="preserve"> rovnost mezi muži a ženami a kladný vliv </w:t>
            </w:r>
            <w:r w:rsidR="00AC55E4" w:rsidRPr="002930DD">
              <w:rPr>
                <w:i/>
                <w:iCs/>
              </w:rPr>
              <w:t>na udržitelný rozvoj a</w:t>
            </w:r>
            <w:r w:rsidR="00714D05" w:rsidRPr="002930DD">
              <w:rPr>
                <w:i/>
                <w:iCs/>
              </w:rPr>
              <w:t> </w:t>
            </w:r>
            <w:r w:rsidR="00AC55E4" w:rsidRPr="002930DD">
              <w:rPr>
                <w:i/>
                <w:iCs/>
              </w:rPr>
              <w:t>na</w:t>
            </w:r>
            <w:r w:rsidRPr="002930DD">
              <w:rPr>
                <w:i/>
                <w:iCs/>
              </w:rPr>
              <w:t xml:space="preserve"> rovné příležitosti a nediskriminace</w:t>
            </w:r>
            <w:r w:rsidR="00631174" w:rsidRPr="002930DD">
              <w:rPr>
                <w:i/>
                <w:iCs/>
              </w:rPr>
              <w:t>.</w:t>
            </w:r>
          </w:p>
        </w:tc>
      </w:tr>
      <w:tr w:rsidR="001D0367" w:rsidRPr="002930DD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2930DD" w:rsidRDefault="001D0367" w:rsidP="001D0367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2930DD" w:rsidRDefault="001D0367" w:rsidP="001D0367">
            <w:r w:rsidRPr="002930DD">
              <w:lastRenderedPageBreak/>
              <w:t>- nenahrazování opakujících se výdajů státního rozpočtu</w:t>
            </w:r>
          </w:p>
          <w:p w14:paraId="6AEFFA31" w14:textId="77777777" w:rsidR="001D0367" w:rsidRPr="002930DD" w:rsidRDefault="001D0367" w:rsidP="001D0367">
            <w:r w:rsidRPr="002930DD">
              <w:t>- zamezení dvojímu financování</w:t>
            </w:r>
          </w:p>
          <w:p w14:paraId="135E0A76" w14:textId="77777777" w:rsidR="001D0367" w:rsidRPr="002930DD" w:rsidRDefault="001D0367" w:rsidP="001D0367">
            <w:r w:rsidRPr="002930DD">
              <w:t>- ochrana finančních zájmů Unie</w:t>
            </w:r>
          </w:p>
          <w:p w14:paraId="7C6C0310" w14:textId="19C410A2" w:rsidR="001D0367" w:rsidRPr="002930DD" w:rsidRDefault="001D0367" w:rsidP="001D0367">
            <w:pPr>
              <w:rPr>
                <w:b/>
                <w:bCs/>
              </w:rPr>
            </w:pPr>
            <w:r w:rsidRPr="002930DD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2930DD" w:rsidRDefault="001D0367" w:rsidP="00884655"/>
        </w:tc>
      </w:tr>
      <w:tr w:rsidR="00FE5551" w:rsidRPr="002930DD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328FC588" w:rsidR="00FE5551" w:rsidRPr="002930DD" w:rsidRDefault="00B75D6F" w:rsidP="001600DB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6E91FAA9" w14:textId="6BB053A6" w:rsidR="000019A1" w:rsidRPr="002930DD" w:rsidRDefault="000019A1" w:rsidP="000019A1">
            <w:pPr>
              <w:spacing w:after="120"/>
              <w:rPr>
                <w:i/>
                <w:iCs/>
              </w:rPr>
            </w:pPr>
            <w:bookmarkStart w:id="34" w:name="_Hlk156296447"/>
            <w:r w:rsidRPr="002930DD">
              <w:rPr>
                <w:i/>
                <w:iCs/>
              </w:rPr>
              <w:t>Žadatel popíše, jaká opatření budou provedena ve vztahu k jednotlivým cílům zásady DNSH („významně nepoškozovat“).</w:t>
            </w:r>
          </w:p>
          <w:p w14:paraId="714A2179" w14:textId="77777777" w:rsidR="000019A1" w:rsidRPr="002930DD" w:rsidRDefault="000019A1" w:rsidP="000019A1">
            <w:pPr>
              <w:spacing w:after="120"/>
              <w:rPr>
                <w:i/>
                <w:iCs/>
              </w:rPr>
            </w:pPr>
            <w:r w:rsidRPr="002930DD"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43F3175E" w:rsidR="00FE5551" w:rsidRPr="002930DD" w:rsidRDefault="000019A1" w:rsidP="000019A1">
            <w:r w:rsidRPr="002930DD">
              <w:rPr>
                <w:i/>
                <w:iCs/>
              </w:rPr>
              <w:t>Podrobnější informace k naplňování jednotlivým cílům zásady DNSH lze nalézt v kap. 2.4 Specifických pravidel a v příloze č. 18 Obecných pravidel.</w:t>
            </w:r>
            <w:bookmarkEnd w:id="34"/>
          </w:p>
        </w:tc>
      </w:tr>
      <w:tr w:rsidR="00E96CC3" w:rsidRPr="002930DD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2930DD" w:rsidRDefault="00E96CC3" w:rsidP="001600DB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>Způsob promítnutí principu D</w:t>
            </w:r>
            <w:r w:rsidR="005E5A12" w:rsidRPr="002930DD">
              <w:rPr>
                <w:b/>
                <w:bCs/>
              </w:rPr>
              <w:t>N</w:t>
            </w:r>
            <w:r w:rsidRPr="002930DD">
              <w:rPr>
                <w:b/>
                <w:bCs/>
              </w:rPr>
              <w:t>S</w:t>
            </w:r>
            <w:r w:rsidR="005E5A12" w:rsidRPr="002930DD">
              <w:rPr>
                <w:b/>
                <w:bCs/>
              </w:rPr>
              <w:t>H</w:t>
            </w:r>
            <w:r w:rsidRPr="002930DD">
              <w:rPr>
                <w:b/>
                <w:bCs/>
              </w:rPr>
              <w:t xml:space="preserve"> </w:t>
            </w:r>
            <w:r w:rsidR="00C76CAB" w:rsidRPr="002930DD">
              <w:rPr>
                <w:b/>
                <w:bCs/>
              </w:rPr>
              <w:t>d</w:t>
            </w:r>
            <w:r w:rsidRPr="002930DD"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2930DD" w:rsidRDefault="00E96CC3" w:rsidP="00884655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>Popište, jak bude princip DNSH promítnut do zadávací dokumentace k</w:t>
            </w:r>
            <w:r w:rsidR="00631174" w:rsidRPr="002930DD">
              <w:rPr>
                <w:i/>
                <w:iCs/>
              </w:rPr>
              <w:t> </w:t>
            </w:r>
            <w:r w:rsidRPr="002930DD">
              <w:rPr>
                <w:i/>
                <w:iCs/>
              </w:rPr>
              <w:t>VZ</w:t>
            </w:r>
            <w:r w:rsidR="00631174" w:rsidRPr="002930DD">
              <w:rPr>
                <w:i/>
                <w:iCs/>
              </w:rPr>
              <w:t>.</w:t>
            </w:r>
          </w:p>
        </w:tc>
      </w:tr>
      <w:tr w:rsidR="00521E95" w:rsidRPr="002930DD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Pr="002930DD" w:rsidRDefault="00521E95" w:rsidP="001600DB">
            <w:r w:rsidRPr="002930DD">
              <w:rPr>
                <w:b/>
                <w:bCs/>
              </w:rPr>
              <w:t>Popis nezbytných povolovacích a schvalovacích řízení</w:t>
            </w:r>
            <w:r w:rsidRPr="002930DD">
              <w:t>, které vyplývají z navrženého řešení (např. schvalování statutárním orgánem žadatele, vyřešení majetkoprávních vztahů, stavební řízení</w:t>
            </w:r>
            <w:r w:rsidRPr="002930DD">
              <w:rPr>
                <w:rStyle w:val="Znakapoznpodarou"/>
              </w:rPr>
              <w:footnoteReference w:id="9"/>
            </w:r>
            <w:r w:rsidRPr="002930DD">
              <w:t xml:space="preserve">) </w:t>
            </w:r>
            <w:r w:rsidRPr="002930DD">
              <w:rPr>
                <w:b/>
                <w:bCs/>
              </w:rPr>
              <w:t>a dalších úkonů nezbytných k realizaci záměru</w:t>
            </w:r>
            <w:r w:rsidRPr="002930DD"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2930DD" w:rsidRDefault="00521E95" w:rsidP="00884655"/>
        </w:tc>
      </w:tr>
      <w:tr w:rsidR="00E822B3" w:rsidRPr="002930DD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2930DD" w:rsidRDefault="00E822B3" w:rsidP="0049642C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E822B3" w:rsidRPr="002930DD" w:rsidRDefault="00C821EB" w:rsidP="00C821EB">
            <w:r w:rsidRPr="002930DD">
              <w:lastRenderedPageBreak/>
              <w:t xml:space="preserve">(např. </w:t>
            </w:r>
            <w:r w:rsidR="00BA678E" w:rsidRPr="002930DD">
              <w:t xml:space="preserve">stav </w:t>
            </w:r>
            <w:r w:rsidR="00AA37C7" w:rsidRPr="002930DD">
              <w:t xml:space="preserve">řešení </w:t>
            </w:r>
            <w:r w:rsidR="0049642C" w:rsidRPr="002930DD">
              <w:t>majetkoprávní</w:t>
            </w:r>
            <w:r w:rsidR="00AA37C7" w:rsidRPr="002930DD">
              <w:t>ch</w:t>
            </w:r>
            <w:r w:rsidR="0049642C" w:rsidRPr="002930DD">
              <w:t xml:space="preserve"> vztah</w:t>
            </w:r>
            <w:r w:rsidR="00AA37C7" w:rsidRPr="002930DD">
              <w:t>ů</w:t>
            </w:r>
            <w:r w:rsidR="0049642C" w:rsidRPr="002930DD">
              <w:t xml:space="preserve">, </w:t>
            </w:r>
            <w:r w:rsidR="00BA678E" w:rsidRPr="002930DD">
              <w:t>připravenost stavební</w:t>
            </w:r>
            <w:r w:rsidR="0049642C" w:rsidRPr="002930DD">
              <w:t xml:space="preserve"> dokumentace</w:t>
            </w:r>
            <w:r w:rsidR="00BA678E" w:rsidRPr="002930DD">
              <w:t>,</w:t>
            </w:r>
            <w:r w:rsidR="0049642C" w:rsidRPr="002930DD">
              <w:t xml:space="preserve"> </w:t>
            </w:r>
            <w:r w:rsidRPr="002930DD">
              <w:t xml:space="preserve">dokumentace k ostatním aktivitám, </w:t>
            </w:r>
            <w:r w:rsidR="0049642C" w:rsidRPr="002930DD">
              <w:t>dokumentace k</w:t>
            </w:r>
            <w:r w:rsidR="00426B84" w:rsidRPr="002930DD">
              <w:t> </w:t>
            </w:r>
            <w:r w:rsidR="0049642C" w:rsidRPr="002930DD">
              <w:t>zadávacím</w:t>
            </w:r>
            <w:r w:rsidR="00426B84" w:rsidRPr="002930DD">
              <w:br/>
            </w:r>
            <w:r w:rsidR="0049642C" w:rsidRPr="002930DD">
              <w:t xml:space="preserve"> a výběrovým řízením, </w:t>
            </w:r>
            <w:r w:rsidR="00BA678E" w:rsidRPr="002930DD">
              <w:t xml:space="preserve">fáze </w:t>
            </w:r>
            <w:r w:rsidRPr="002930DD">
              <w:t>realizace výběrového řízení a výběr</w:t>
            </w:r>
            <w:r w:rsidR="00BA678E" w:rsidRPr="002930DD">
              <w:t>u</w:t>
            </w:r>
            <w:r w:rsidRPr="002930DD">
              <w:t xml:space="preserve"> dodavatele, </w:t>
            </w:r>
            <w:r w:rsidR="00AA37C7" w:rsidRPr="002930DD">
              <w:t>stav</w:t>
            </w:r>
            <w:r w:rsidR="0049642C" w:rsidRPr="002930DD">
              <w:t xml:space="preserve"> </w:t>
            </w:r>
            <w:r w:rsidR="00BA678E" w:rsidRPr="002930DD">
              <w:t>povolovacích</w:t>
            </w:r>
            <w:r w:rsidR="0049642C" w:rsidRPr="002930DD">
              <w:t xml:space="preserve"> řízení</w:t>
            </w:r>
            <w:r w:rsidRPr="002930DD">
              <w:t>, zahájení prací</w:t>
            </w:r>
            <w:r w:rsidR="00BA678E" w:rsidRPr="002930DD">
              <w:t xml:space="preserve"> atp.</w:t>
            </w:r>
            <w:r w:rsidRPr="002930DD"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2930DD" w:rsidRDefault="00E822B3" w:rsidP="00E822B3"/>
        </w:tc>
      </w:tr>
      <w:tr w:rsidR="00B75D6F" w:rsidRPr="002930DD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2930DD" w:rsidRDefault="00B75D6F" w:rsidP="00B75D6F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2930DD" w:rsidRDefault="00B75D6F" w:rsidP="00B75D6F">
            <w:r w:rsidRPr="002930DD">
              <w:t>Pro každou jednotlivou</w:t>
            </w:r>
            <w:r w:rsidR="00D27A31" w:rsidRPr="002930DD">
              <w:t xml:space="preserve"> zakázku</w:t>
            </w:r>
            <w:r w:rsidRPr="002930DD">
              <w:t xml:space="preserve"> uvést:</w:t>
            </w:r>
          </w:p>
          <w:p w14:paraId="6A6F92FA" w14:textId="77777777" w:rsidR="00B75D6F" w:rsidRPr="002930DD" w:rsidRDefault="00B75D6F" w:rsidP="00B75D6F">
            <w:r w:rsidRPr="002930DD">
              <w:t xml:space="preserve">- předmět, druh VZ, - předpokládanou hodnotu, </w:t>
            </w:r>
          </w:p>
          <w:p w14:paraId="0700CC1A" w14:textId="55666479" w:rsidR="00B75D6F" w:rsidRPr="002930DD" w:rsidRDefault="00B75D6F" w:rsidP="00B75D6F">
            <w:pPr>
              <w:rPr>
                <w:b/>
                <w:bCs/>
              </w:rPr>
            </w:pPr>
            <w:r w:rsidRPr="002930DD">
              <w:t>- pokud je smlouva již uzavřena, pak název dodavatele, subdodavatele, adresu sídla, IČ, vlastnickou strukturu,</w:t>
            </w:r>
            <w:r w:rsidRPr="002930DD">
              <w:rPr>
                <w:rStyle w:val="Znakapoznpodarou"/>
              </w:rPr>
              <w:footnoteReference w:id="10"/>
            </w:r>
            <w:r w:rsidRPr="002930DD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2930DD" w:rsidRDefault="00B75D6F" w:rsidP="00E822B3"/>
        </w:tc>
      </w:tr>
      <w:tr w:rsidR="005A481F" w:rsidRPr="002930DD" w14:paraId="1B1605A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C312C0" w14:textId="0724D809" w:rsidR="005A481F" w:rsidRPr="002930DD" w:rsidRDefault="005A481F" w:rsidP="005A481F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 xml:space="preserve">Popis </w:t>
            </w:r>
            <w:bookmarkStart w:id="35" w:name="_Toc147500327"/>
            <w:r w:rsidRPr="002930DD">
              <w:rPr>
                <w:b/>
                <w:bCs/>
              </w:rPr>
              <w:t>povinných informačních a propagačních nástroj</w:t>
            </w:r>
            <w:bookmarkEnd w:id="35"/>
            <w:r w:rsidRPr="002930DD">
              <w:rPr>
                <w:b/>
                <w:bCs/>
              </w:rPr>
              <w:t>ů projektu</w:t>
            </w:r>
          </w:p>
        </w:tc>
        <w:tc>
          <w:tcPr>
            <w:tcW w:w="9384" w:type="dxa"/>
            <w:vAlign w:val="center"/>
          </w:tcPr>
          <w:p w14:paraId="48B3216C" w14:textId="2B807636" w:rsidR="005A481F" w:rsidRPr="002930DD" w:rsidRDefault="005A481F" w:rsidP="005A481F">
            <w:r w:rsidRPr="002930DD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Pr="002930DD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2930DD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2930DD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Popis</w:t>
            </w:r>
            <w:r w:rsidR="00884655" w:rsidRPr="002930DD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2930DD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2930DD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Pr="002930DD" w:rsidRDefault="00B75D6F" w:rsidP="00884655">
            <w:pPr>
              <w:tabs>
                <w:tab w:val="left" w:pos="0"/>
              </w:tabs>
            </w:pPr>
            <w:bookmarkStart w:id="36" w:name="_Hlk83297401"/>
            <w:r w:rsidRPr="002930DD">
              <w:lastRenderedPageBreak/>
              <w:t>U</w:t>
            </w:r>
            <w:r w:rsidR="005F0006" w:rsidRPr="002930DD">
              <w:t>veďte plánovanou</w:t>
            </w:r>
            <w:r w:rsidR="004E13C3" w:rsidRPr="002930DD">
              <w:t xml:space="preserve"> </w:t>
            </w:r>
            <w:r w:rsidR="008360C0" w:rsidRPr="002930DD">
              <w:t>roční kapacitu</w:t>
            </w:r>
            <w:r w:rsidRPr="002930DD">
              <w:t xml:space="preserve"> zařízení</w:t>
            </w:r>
            <w:r w:rsidR="005F0006" w:rsidRPr="002930DD">
              <w:t xml:space="preserve">, </w:t>
            </w:r>
            <w:r w:rsidR="00EE0D96" w:rsidRPr="002930DD">
              <w:t>popis budoucího provozu</w:t>
            </w:r>
            <w:r w:rsidR="00096CF6" w:rsidRPr="002930DD">
              <w:t xml:space="preserve"> a</w:t>
            </w:r>
            <w:r w:rsidR="00EE0D96" w:rsidRPr="002930DD">
              <w:t xml:space="preserve"> </w:t>
            </w:r>
            <w:r w:rsidR="005F0006" w:rsidRPr="002930DD">
              <w:t>případně další závažné informace</w:t>
            </w:r>
            <w:r w:rsidR="004F2BF9" w:rsidRPr="002930DD">
              <w:t>, které ovlivnily stavební řešení, technologie nebo vybavení</w:t>
            </w:r>
            <w:r w:rsidR="004F2BF9" w:rsidRPr="002930DD">
              <w:rPr>
                <w:rStyle w:val="Znakapoznpodarou"/>
              </w:rPr>
              <w:footnoteReference w:id="11"/>
            </w:r>
            <w:r w:rsidR="005F0006" w:rsidRPr="002930DD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2930DD" w:rsidRDefault="003E5259" w:rsidP="00884655"/>
        </w:tc>
      </w:tr>
      <w:tr w:rsidR="005F54BD" w:rsidRPr="002930D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2930D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38" w:name="_Hlk83289182"/>
            <w:bookmarkEnd w:id="36"/>
            <w:r w:rsidRPr="002930DD"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2930DD" w:rsidRDefault="005F54BD" w:rsidP="00884655"/>
        </w:tc>
      </w:tr>
    </w:tbl>
    <w:p w14:paraId="1C234CAA" w14:textId="77777777" w:rsidR="00C22C5F" w:rsidRPr="002930DD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2930DD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38"/>
          <w:p w14:paraId="7D82B9AC" w14:textId="1457DB4B" w:rsidR="004D0699" w:rsidRPr="002930DD" w:rsidRDefault="004D0699" w:rsidP="004D0699">
            <w:pPr>
              <w:jc w:val="both"/>
              <w:rPr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Identifikace nemovitostí,</w:t>
            </w:r>
            <w:r w:rsidRPr="002930DD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2930DD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2930DD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39" w:name="_Hlk83292048"/>
            <w:r w:rsidRPr="002930DD">
              <w:rPr>
                <w:b/>
              </w:rPr>
              <w:t>Pozem</w:t>
            </w:r>
            <w:r w:rsidR="004C6137" w:rsidRPr="002930DD">
              <w:rPr>
                <w:b/>
              </w:rPr>
              <w:t xml:space="preserve">ky </w:t>
            </w:r>
          </w:p>
          <w:p w14:paraId="6BC86A55" w14:textId="15DFBF0A" w:rsidR="0055383E" w:rsidRPr="002930DD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2930DD">
              <w:rPr>
                <w:bCs/>
              </w:rPr>
              <w:t>Katastrální</w:t>
            </w:r>
            <w:r w:rsidR="004C6137" w:rsidRPr="002930DD">
              <w:rPr>
                <w:bCs/>
              </w:rPr>
              <w:t xml:space="preserve"> číslo </w:t>
            </w:r>
            <w:proofErr w:type="spellStart"/>
            <w:r w:rsidR="004C6137" w:rsidRPr="002930DD">
              <w:rPr>
                <w:bCs/>
              </w:rPr>
              <w:t>poz</w:t>
            </w:r>
            <w:proofErr w:type="spellEnd"/>
            <w:r w:rsidR="004C6137" w:rsidRPr="002930DD">
              <w:rPr>
                <w:bCs/>
              </w:rPr>
              <w:t>. p.</w:t>
            </w:r>
            <w:r w:rsidR="00884655"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k</w:t>
            </w:r>
            <w:r w:rsidRPr="002930DD">
              <w:rPr>
                <w:bCs/>
              </w:rPr>
              <w:t xml:space="preserve">atastrální </w:t>
            </w:r>
            <w:r w:rsidR="004C6137" w:rsidRPr="002930DD">
              <w:rPr>
                <w:bCs/>
              </w:rPr>
              <w:t>území</w:t>
            </w:r>
            <w:r w:rsidR="00884655"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v</w:t>
            </w:r>
            <w:r w:rsidRPr="002930DD">
              <w:rPr>
                <w:bCs/>
              </w:rPr>
              <w:t>lastník</w:t>
            </w:r>
            <w:r w:rsidR="00884655"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</w:t>
            </w:r>
            <w:r w:rsidR="00884655" w:rsidRPr="002930DD">
              <w:rPr>
                <w:bCs/>
              </w:rPr>
              <w:t>pokud pozemek není ve vlastnictví žadatele, uveďte stav převodu vlastnických práv</w:t>
            </w:r>
            <w:r w:rsidRPr="002930DD">
              <w:rPr>
                <w:bCs/>
              </w:rPr>
              <w:t xml:space="preserve"> (např. smlouva o smlouvě budoucí)</w:t>
            </w:r>
            <w:r w:rsidR="00884655" w:rsidRPr="002930DD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2930DD">
              <w:rPr>
                <w:bCs/>
              </w:rPr>
              <w:t xml:space="preserve">; plánované využití v rámci projektu (k umístění stavby, </w:t>
            </w:r>
            <w:r w:rsidR="00C949C6" w:rsidRPr="002930DD">
              <w:rPr>
                <w:bCs/>
              </w:rPr>
              <w:t>zahrada apod.</w:t>
            </w:r>
            <w:r w:rsidR="00176101" w:rsidRPr="002930DD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2930DD" w:rsidRDefault="00176101" w:rsidP="00884655">
            <w:r w:rsidRPr="002930DD">
              <w:t>Pozemek č.1:</w:t>
            </w:r>
          </w:p>
          <w:p w14:paraId="17733078" w14:textId="77777777" w:rsidR="00176101" w:rsidRPr="002930DD" w:rsidRDefault="00176101" w:rsidP="00884655"/>
          <w:p w14:paraId="2D0C723A" w14:textId="62CAD615" w:rsidR="00176101" w:rsidRPr="002930DD" w:rsidRDefault="00176101" w:rsidP="00884655">
            <w:r w:rsidRPr="002930DD">
              <w:t>Pozemek č.2:</w:t>
            </w:r>
          </w:p>
          <w:p w14:paraId="02A42C21" w14:textId="4C106C02" w:rsidR="00176101" w:rsidRPr="002930DD" w:rsidRDefault="00176101" w:rsidP="00884655"/>
        </w:tc>
      </w:tr>
      <w:bookmarkEnd w:id="39"/>
      <w:tr w:rsidR="00B40678" w:rsidRPr="002930DD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2930DD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2930DD">
              <w:rPr>
                <w:b/>
              </w:rPr>
              <w:t>Stavby – objekty</w:t>
            </w:r>
            <w:r w:rsidR="004C6137" w:rsidRPr="002930DD">
              <w:rPr>
                <w:bCs/>
              </w:rPr>
              <w:t>:</w:t>
            </w:r>
          </w:p>
          <w:p w14:paraId="63ECCD8E" w14:textId="6B5F9ECC" w:rsidR="009A150E" w:rsidRPr="002930DD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2930DD">
              <w:rPr>
                <w:bCs/>
              </w:rPr>
              <w:t>Místo – o</w:t>
            </w:r>
            <w:r w:rsidR="004C6137" w:rsidRPr="002930DD">
              <w:rPr>
                <w:bCs/>
              </w:rPr>
              <w:t>bec</w:t>
            </w:r>
            <w:r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</w:t>
            </w:r>
            <w:r w:rsidR="0096120D" w:rsidRPr="002930DD">
              <w:rPr>
                <w:bCs/>
              </w:rPr>
              <w:t xml:space="preserve">ulice; </w:t>
            </w:r>
            <w:r w:rsidR="004C6137" w:rsidRPr="002930DD">
              <w:rPr>
                <w:bCs/>
              </w:rPr>
              <w:t>popisné nebo evidenční číslo</w:t>
            </w:r>
            <w:r w:rsidR="00176101" w:rsidRPr="002930DD">
              <w:rPr>
                <w:rStyle w:val="Znakapoznpodarou"/>
                <w:bCs/>
              </w:rPr>
              <w:footnoteReference w:id="12"/>
            </w:r>
            <w:r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katastrální území</w:t>
            </w:r>
            <w:r w:rsidRPr="002930DD">
              <w:rPr>
                <w:bCs/>
              </w:rPr>
              <w:t>; katastrální číslo stavební</w:t>
            </w:r>
            <w:r w:rsidR="00176101" w:rsidRPr="002930DD">
              <w:rPr>
                <w:bCs/>
              </w:rPr>
              <w:t>ho</w:t>
            </w:r>
            <w:r w:rsidRPr="002930DD">
              <w:rPr>
                <w:bCs/>
              </w:rPr>
              <w:t xml:space="preserve"> </w:t>
            </w:r>
            <w:r w:rsidR="00176101" w:rsidRPr="002930DD">
              <w:rPr>
                <w:bCs/>
              </w:rPr>
              <w:t>pozemku</w:t>
            </w:r>
            <w:r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</w:t>
            </w:r>
            <w:r w:rsidR="004C6137" w:rsidRPr="002930DD">
              <w:rPr>
                <w:bCs/>
              </w:rPr>
              <w:lastRenderedPageBreak/>
              <w:t>vlastník</w:t>
            </w:r>
            <w:r w:rsidR="00C93410" w:rsidRPr="002930DD">
              <w:rPr>
                <w:bCs/>
              </w:rPr>
              <w:t>;</w:t>
            </w:r>
            <w:r w:rsidR="004C6137" w:rsidRPr="002930DD">
              <w:rPr>
                <w:bCs/>
              </w:rPr>
              <w:t xml:space="preserve"> </w:t>
            </w:r>
            <w:r w:rsidR="00C93410" w:rsidRPr="002930DD">
              <w:rPr>
                <w:bCs/>
              </w:rPr>
              <w:t xml:space="preserve">pokud objekt není ve vlastnictví žadatele, uveďte stav </w:t>
            </w:r>
            <w:r w:rsidR="004C6137" w:rsidRPr="002930DD">
              <w:rPr>
                <w:bCs/>
              </w:rPr>
              <w:t>převodu vlastnických práv (např. smlouva o smlouvě budoucí)</w:t>
            </w:r>
            <w:r w:rsidR="00176101" w:rsidRPr="002930DD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2930DD" w:rsidRDefault="00176101" w:rsidP="00884655">
            <w:r w:rsidRPr="002930DD">
              <w:lastRenderedPageBreak/>
              <w:t>Stavba č.1:</w:t>
            </w:r>
          </w:p>
          <w:p w14:paraId="4CCD7324" w14:textId="77777777" w:rsidR="00176101" w:rsidRPr="002930DD" w:rsidRDefault="00176101" w:rsidP="00884655"/>
          <w:p w14:paraId="0E96BE65" w14:textId="4BB20EA3" w:rsidR="00176101" w:rsidRPr="002930DD" w:rsidRDefault="00176101" w:rsidP="00884655">
            <w:r w:rsidRPr="002930DD">
              <w:t>Stavba č.2:</w:t>
            </w:r>
          </w:p>
        </w:tc>
      </w:tr>
    </w:tbl>
    <w:p w14:paraId="281E01E1" w14:textId="77777777" w:rsidR="00B655D1" w:rsidRPr="002930DD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2930DD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41DCEEAF" w:rsidR="001807D9" w:rsidRPr="002930DD" w:rsidRDefault="00DB0C68" w:rsidP="00C54E3E">
            <w:r w:rsidRPr="002930DD">
              <w:rPr>
                <w:b/>
                <w:bCs/>
                <w:sz w:val="24"/>
                <w:szCs w:val="24"/>
              </w:rPr>
              <w:t>Č</w:t>
            </w:r>
            <w:r w:rsidR="001807D9" w:rsidRPr="002930DD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2930DD">
              <w:rPr>
                <w:sz w:val="24"/>
                <w:szCs w:val="24"/>
              </w:rPr>
              <w:t xml:space="preserve"> </w:t>
            </w:r>
            <w:r w:rsidR="001807D9" w:rsidRPr="002930DD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2930DD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1807D9" w:rsidRPr="002930DD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2930DD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2930DD" w:rsidRDefault="001807D9" w:rsidP="00C54E3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2930DD" w:rsidRDefault="001807D9" w:rsidP="00C54E3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2930DD" w:rsidRDefault="001807D9" w:rsidP="00C54E3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Popis, návaznost</w:t>
            </w:r>
          </w:p>
        </w:tc>
      </w:tr>
      <w:tr w:rsidR="003E7B48" w:rsidRPr="002930DD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2930DD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Realizace</w:t>
            </w:r>
            <w:r w:rsidR="00DA16A0" w:rsidRPr="002930DD">
              <w:rPr>
                <w:rFonts w:cstheme="minorHAnsi"/>
                <w:bCs/>
              </w:rPr>
              <w:t>/administrace</w:t>
            </w:r>
            <w:r w:rsidRPr="002930DD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</w:tr>
      <w:tr w:rsidR="00DA16A0" w:rsidRPr="002930DD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2930DD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 xml:space="preserve">Sestavení </w:t>
            </w:r>
            <w:r w:rsidR="00EE0D96" w:rsidRPr="002930DD">
              <w:rPr>
                <w:rFonts w:cstheme="minorHAnsi"/>
                <w:bCs/>
              </w:rPr>
              <w:t>projektového</w:t>
            </w:r>
            <w:r w:rsidRPr="002930DD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2930D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2930D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2930DD" w:rsidRDefault="00DA16A0" w:rsidP="00C54E3E">
            <w:pPr>
              <w:rPr>
                <w:rFonts w:cstheme="minorHAnsi"/>
              </w:rPr>
            </w:pPr>
          </w:p>
        </w:tc>
      </w:tr>
      <w:tr w:rsidR="003E7B48" w:rsidRPr="002930DD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2930DD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</w:tr>
      <w:tr w:rsidR="003E7B48" w:rsidRPr="002930DD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2930DD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</w:tr>
      <w:tr w:rsidR="00F2457A" w:rsidRPr="002930DD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2930DD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 xml:space="preserve">Nákup </w:t>
            </w:r>
            <w:r w:rsidR="00BA098A" w:rsidRPr="002930DD">
              <w:rPr>
                <w:rFonts w:cstheme="minorHAnsi"/>
                <w:bCs/>
              </w:rPr>
              <w:t xml:space="preserve">budov pro stavební úpravy pro změnu užívání, ve </w:t>
            </w:r>
            <w:r w:rsidR="00BA098A" w:rsidRPr="002930DD">
              <w:rPr>
                <w:rFonts w:cstheme="minorHAnsi"/>
                <w:bCs/>
              </w:rPr>
              <w:lastRenderedPageBreak/>
              <w:t>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2930D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2930D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2930DD" w:rsidRDefault="00F2457A" w:rsidP="00C54E3E">
            <w:pPr>
              <w:rPr>
                <w:rFonts w:cstheme="minorHAnsi"/>
              </w:rPr>
            </w:pPr>
          </w:p>
        </w:tc>
      </w:tr>
      <w:tr w:rsidR="003E7B48" w:rsidRPr="002930DD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2930DD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Zajištění práva stavby</w:t>
            </w:r>
            <w:r w:rsidR="00DA16A0" w:rsidRPr="002930DD">
              <w:rPr>
                <w:rFonts w:cstheme="minorHAnsi"/>
                <w:bCs/>
              </w:rPr>
              <w:t>, pokud pozemek není ve vlastnictví</w:t>
            </w:r>
            <w:r w:rsidR="00F2457A" w:rsidRPr="002930DD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2930DD" w:rsidRDefault="003E7B48" w:rsidP="00C54E3E">
            <w:pPr>
              <w:rPr>
                <w:rFonts w:cstheme="minorHAnsi"/>
              </w:rPr>
            </w:pPr>
          </w:p>
        </w:tc>
      </w:tr>
      <w:tr w:rsidR="00F2457A" w:rsidRPr="002930DD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Výběr projektanta</w:t>
            </w:r>
            <w:r w:rsidR="00A74A3A" w:rsidRPr="002930DD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  <w:bCs/>
              </w:rPr>
              <w:t xml:space="preserve">Stavby </w:t>
            </w:r>
            <w:r w:rsidRPr="002930DD">
              <w:rPr>
                <w:rFonts w:cstheme="minorHAnsi"/>
              </w:rPr>
              <w:t xml:space="preserve">a stavební práce spojené </w:t>
            </w:r>
            <w:r w:rsidRPr="002930DD">
              <w:rPr>
                <w:rFonts w:cstheme="minorHAnsi"/>
              </w:rPr>
              <w:lastRenderedPageBreak/>
              <w:t>s výstavbou nové infrastruktury včetně vybudování přípojek inženýrských sítí</w:t>
            </w:r>
            <w:r w:rsidRPr="002930DD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2930DD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2930DD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2930DD">
              <w:rPr>
                <w:rFonts w:cstheme="minorHAnsi"/>
              </w:rPr>
              <w:t>zeleň</w:t>
            </w:r>
            <w:r w:rsidRPr="002930DD">
              <w:rPr>
                <w:rFonts w:cstheme="minorHAnsi"/>
              </w:rPr>
              <w:t xml:space="preserve"> </w:t>
            </w:r>
            <w:r w:rsidR="00CB11BA" w:rsidRPr="002930DD">
              <w:rPr>
                <w:rFonts w:cstheme="minorHAnsi"/>
              </w:rPr>
              <w:t>apod.</w:t>
            </w:r>
            <w:r w:rsidRPr="002930DD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F2457A" w:rsidRPr="002930DD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2930DD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2930DD" w:rsidRDefault="00F2457A" w:rsidP="00F2457A">
            <w:pPr>
              <w:rPr>
                <w:rFonts w:cstheme="minorHAnsi"/>
              </w:rPr>
            </w:pPr>
          </w:p>
        </w:tc>
      </w:tr>
      <w:tr w:rsidR="00BA098A" w:rsidRPr="002930DD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2930DD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 xml:space="preserve">Ukončení a předání stavby, </w:t>
            </w:r>
            <w:r w:rsidR="00C85103" w:rsidRPr="002930DD">
              <w:rPr>
                <w:rFonts w:cstheme="minorHAnsi"/>
              </w:rPr>
              <w:t xml:space="preserve">finanční ukončení, </w:t>
            </w:r>
            <w:r w:rsidRPr="002930DD">
              <w:rPr>
                <w:rFonts w:cstheme="minorHAnsi"/>
              </w:rPr>
              <w:t xml:space="preserve">kolaudační </w:t>
            </w:r>
            <w:r w:rsidR="00C85103" w:rsidRPr="002930DD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2930D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2930D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2930DD" w:rsidRDefault="00BA098A" w:rsidP="00F2457A">
            <w:pPr>
              <w:rPr>
                <w:rFonts w:cstheme="minorHAnsi"/>
              </w:rPr>
            </w:pPr>
          </w:p>
        </w:tc>
      </w:tr>
      <w:tr w:rsidR="00BA098A" w:rsidRPr="002930DD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2930DD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2930D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2930D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2930DD" w:rsidRDefault="00BA098A" w:rsidP="00F2457A">
            <w:pPr>
              <w:rPr>
                <w:rFonts w:cstheme="minorHAnsi"/>
              </w:rPr>
            </w:pPr>
          </w:p>
        </w:tc>
      </w:tr>
      <w:tr w:rsidR="00C85103" w:rsidRPr="002930DD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2930DD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 xml:space="preserve">Zápis </w:t>
            </w:r>
            <w:r w:rsidR="00096CF6" w:rsidRPr="002930DD">
              <w:rPr>
                <w:rFonts w:cstheme="minorHAnsi"/>
              </w:rPr>
              <w:t xml:space="preserve">do </w:t>
            </w:r>
            <w:r w:rsidR="000C73DB" w:rsidRPr="002930DD">
              <w:rPr>
                <w:rFonts w:cstheme="minorHAnsi"/>
              </w:rPr>
              <w:t xml:space="preserve">registru poskytovatelů </w:t>
            </w:r>
            <w:r w:rsidR="00096CF6" w:rsidRPr="002930DD">
              <w:rPr>
                <w:rFonts w:cstheme="minorHAnsi"/>
              </w:rPr>
              <w:t>sociální</w:t>
            </w:r>
            <w:r w:rsidR="000C73DB" w:rsidRPr="002930DD">
              <w:rPr>
                <w:rFonts w:cstheme="minorHAnsi"/>
              </w:rPr>
              <w:t xml:space="preserve">ch </w:t>
            </w:r>
            <w:r w:rsidR="00C949C6" w:rsidRPr="002930DD">
              <w:rPr>
                <w:rFonts w:cstheme="minorHAnsi"/>
              </w:rPr>
              <w:t xml:space="preserve">služeb </w:t>
            </w:r>
            <w:r w:rsidR="00426B84" w:rsidRPr="002930DD">
              <w:rPr>
                <w:rFonts w:cstheme="minorHAnsi"/>
              </w:rPr>
              <w:br/>
            </w:r>
            <w:r w:rsidR="00C949C6" w:rsidRPr="002930DD">
              <w:rPr>
                <w:rFonts w:cstheme="minorHAnsi"/>
              </w:rPr>
              <w:t>a</w:t>
            </w:r>
            <w:r w:rsidR="00CB11BA" w:rsidRPr="002930DD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2930D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2930D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2930DD" w:rsidRDefault="00C85103" w:rsidP="00F2457A">
            <w:pPr>
              <w:rPr>
                <w:rFonts w:cstheme="minorHAnsi"/>
              </w:rPr>
            </w:pPr>
          </w:p>
        </w:tc>
      </w:tr>
      <w:tr w:rsidR="00B6542D" w:rsidRPr="002930D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2930DD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2930D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2930D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2930DD" w:rsidRDefault="00B6542D" w:rsidP="00F2457A">
            <w:pPr>
              <w:rPr>
                <w:rFonts w:cstheme="minorHAnsi"/>
              </w:rPr>
            </w:pPr>
          </w:p>
        </w:tc>
      </w:tr>
      <w:tr w:rsidR="00116EFF" w:rsidRPr="002930DD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2930DD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2930DD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2930D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2930D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2930D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2930DD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293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2930DD" w:rsidRDefault="00B6542D" w:rsidP="00C54E3E">
            <w:pPr>
              <w:jc w:val="both"/>
              <w:rPr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Členění na etapy</w:t>
            </w:r>
            <w:r w:rsidRPr="002930DD">
              <w:rPr>
                <w:sz w:val="24"/>
                <w:szCs w:val="24"/>
              </w:rPr>
              <w:t xml:space="preserve"> dle stavebních objektů, dle </w:t>
            </w:r>
            <w:r w:rsidR="00EE0D96" w:rsidRPr="002930DD">
              <w:rPr>
                <w:sz w:val="24"/>
                <w:szCs w:val="24"/>
              </w:rPr>
              <w:t>finančních toků</w:t>
            </w:r>
            <w:r w:rsidRPr="002930DD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2930D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2930D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2930DD" w:rsidRDefault="00B6542D" w:rsidP="00C54E3E">
            <w:r w:rsidRPr="002930DD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2930DD" w:rsidRDefault="00B6542D" w:rsidP="00C54E3E">
            <w:r w:rsidRPr="002930DD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2930DD" w:rsidRDefault="00B6542D" w:rsidP="00C54E3E">
            <w:r w:rsidRPr="002930DD">
              <w:t>Práce/stavební objekty realizované v etapě, celkové náklady na etapu</w:t>
            </w:r>
          </w:p>
        </w:tc>
      </w:tr>
      <w:tr w:rsidR="00B6542D" w:rsidRPr="002930D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2930DD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2930DD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2930D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2930D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2930DD" w:rsidRDefault="00B6542D" w:rsidP="00C54E3E"/>
        </w:tc>
      </w:tr>
      <w:tr w:rsidR="00B6542D" w:rsidRPr="002930D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2930DD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2930DD"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2930D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2930D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2930DD" w:rsidRDefault="00B6542D" w:rsidP="00C54E3E"/>
        </w:tc>
      </w:tr>
      <w:tr w:rsidR="00B6542D" w:rsidRPr="002930D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2930D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2930D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2930D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2930DD" w:rsidRDefault="00B6542D" w:rsidP="00C54E3E"/>
        </w:tc>
      </w:tr>
    </w:tbl>
    <w:p w14:paraId="7A9FC77B" w14:textId="2BD5C905" w:rsidR="00C23F14" w:rsidRPr="002930DD" w:rsidRDefault="00C23F14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0" w:name="_Toc182312047"/>
      <w:r w:rsidRPr="002930DD">
        <w:rPr>
          <w:caps/>
        </w:rPr>
        <w:t>Management projektu</w:t>
      </w:r>
      <w:r w:rsidR="006E5C82" w:rsidRPr="002930DD">
        <w:rPr>
          <w:caps/>
        </w:rPr>
        <w:t xml:space="preserve"> a řízení lidských zdrojů</w:t>
      </w:r>
      <w:bookmarkEnd w:id="40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2930DD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2930DD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2930DD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2930DD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2930DD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2930DD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Pr="002930DD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2930DD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2930DD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2930D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2930DD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2930DD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2930DD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2930DD" w:rsidRDefault="00052A9A" w:rsidP="00052A9A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2930DD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2930DD" w:rsidRDefault="00052A9A" w:rsidP="00052A9A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2930DD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2930DD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2930DD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2930DD" w:rsidRDefault="00052A9A" w:rsidP="00052A9A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2930DD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Pr="002930DD" w:rsidRDefault="0014068A" w:rsidP="002E5A45"/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1418"/>
        <w:gridCol w:w="7938"/>
        <w:gridCol w:w="15"/>
      </w:tblGrid>
      <w:tr w:rsidR="00544238" w:rsidRPr="002930DD" w14:paraId="3DCB378F" w14:textId="77777777" w:rsidTr="00DD4C3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35D33" w14:textId="77777777" w:rsidR="00544238" w:rsidRPr="002930DD" w:rsidRDefault="00544238" w:rsidP="00DD4C3A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2930D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Partneři projektu</w:t>
            </w:r>
          </w:p>
        </w:tc>
      </w:tr>
      <w:tr w:rsidR="00544238" w:rsidRPr="002930DD" w14:paraId="512EE195" w14:textId="77777777" w:rsidTr="00DD4C3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F2E1C" w14:textId="77777777" w:rsidR="00544238" w:rsidRPr="002930DD" w:rsidRDefault="00544238" w:rsidP="00DD4C3A">
            <w:pPr>
              <w:spacing w:before="120" w:after="120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2930DD">
              <w:rPr>
                <w:rFonts w:cstheme="minorHAnsi"/>
                <w:b/>
                <w:bCs/>
                <w:sz w:val="24"/>
                <w:szCs w:val="24"/>
              </w:rPr>
              <w:t>Role v projektu</w:t>
            </w:r>
          </w:p>
        </w:tc>
        <w:tc>
          <w:tcPr>
            <w:tcW w:w="1418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38B4C0" w14:textId="77777777" w:rsidR="00544238" w:rsidRPr="002930DD" w:rsidRDefault="00544238" w:rsidP="00DD4C3A">
            <w:pPr>
              <w:spacing w:before="120" w:after="0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Fáze projektu</w:t>
            </w:r>
            <w:r w:rsidRPr="002930DD">
              <w:rPr>
                <w:rStyle w:val="Znakapoznpodarou"/>
                <w:b/>
                <w:bCs/>
                <w:sz w:val="24"/>
                <w:szCs w:val="24"/>
              </w:rPr>
              <w:footnoteReference w:id="13"/>
            </w:r>
          </w:p>
        </w:tc>
        <w:tc>
          <w:tcPr>
            <w:tcW w:w="7938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AF5A7" w14:textId="77777777" w:rsidR="00544238" w:rsidRPr="002930DD" w:rsidRDefault="00544238" w:rsidP="00DD4C3A">
            <w:pPr>
              <w:spacing w:before="120" w:after="120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2930DD">
              <w:rPr>
                <w:rFonts w:cstheme="minorHAnsi"/>
                <w:b/>
                <w:bCs/>
                <w:sz w:val="24"/>
                <w:szCs w:val="24"/>
              </w:rPr>
              <w:t>Popis a doba zapojení</w:t>
            </w:r>
          </w:p>
        </w:tc>
      </w:tr>
      <w:tr w:rsidR="00544238" w:rsidRPr="002930DD" w14:paraId="6C368F32" w14:textId="77777777" w:rsidTr="00DD4C3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0E90E9C6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4FFD5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78359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</w:tr>
      <w:tr w:rsidR="00544238" w:rsidRPr="002930DD" w14:paraId="35A19705" w14:textId="77777777" w:rsidTr="00DD4C3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04207544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F6E2B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257DD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</w:tr>
      <w:tr w:rsidR="00544238" w:rsidRPr="002930DD" w14:paraId="381B0B03" w14:textId="77777777" w:rsidTr="00DD4C3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132B7D93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D3351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665C6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</w:tr>
      <w:tr w:rsidR="00544238" w:rsidRPr="002930DD" w14:paraId="75CA0489" w14:textId="77777777" w:rsidTr="00DD4C3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008240C5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B6E68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  <w:tc>
          <w:tcPr>
            <w:tcW w:w="7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73F09" w14:textId="77777777" w:rsidR="00544238" w:rsidRPr="002930DD" w:rsidRDefault="00544238" w:rsidP="00DD4C3A">
            <w:pPr>
              <w:rPr>
                <w:rFonts w:cstheme="minorHAnsi"/>
              </w:rPr>
            </w:pPr>
          </w:p>
        </w:tc>
      </w:tr>
    </w:tbl>
    <w:p w14:paraId="57621AB6" w14:textId="77777777" w:rsidR="00544238" w:rsidRPr="002930DD" w:rsidRDefault="00544238" w:rsidP="002E5A45"/>
    <w:p w14:paraId="52D3D33F" w14:textId="0B836C27" w:rsidR="005E5868" w:rsidRPr="002930DD" w:rsidRDefault="005E5868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1" w:name="_Toc182312048"/>
      <w:r w:rsidRPr="002930DD">
        <w:rPr>
          <w:caps/>
        </w:rPr>
        <w:t>Technické a technologické řešení projektu</w:t>
      </w:r>
      <w:r w:rsidR="0095426C" w:rsidRPr="002930DD">
        <w:rPr>
          <w:rStyle w:val="Znakapoznpodarou"/>
          <w:caps/>
        </w:rPr>
        <w:footnoteReference w:id="14"/>
      </w:r>
      <w:bookmarkEnd w:id="41"/>
      <w:r w:rsidRPr="002930DD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2930DD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Pr="002930DD" w:rsidRDefault="004E0113" w:rsidP="00C54E3E">
            <w:pPr>
              <w:rPr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2930DD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 w:rsidRPr="002930DD">
              <w:rPr>
                <w:b/>
                <w:bCs/>
                <w:sz w:val="24"/>
                <w:szCs w:val="24"/>
              </w:rPr>
              <w:t>úprav – účel</w:t>
            </w:r>
            <w:r w:rsidRPr="002930DD">
              <w:rPr>
                <w:sz w:val="24"/>
                <w:szCs w:val="24"/>
              </w:rPr>
              <w:t xml:space="preserve"> a kapacita, umístění, architektonické</w:t>
            </w:r>
            <w:r w:rsidR="002231FA" w:rsidRPr="002930DD">
              <w:rPr>
                <w:sz w:val="24"/>
                <w:szCs w:val="24"/>
              </w:rPr>
              <w:t>, konstrukční</w:t>
            </w:r>
            <w:r w:rsidRPr="002930DD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2930DD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2930DD" w:rsidRDefault="00730F31" w:rsidP="00C54E3E">
            <w:r w:rsidRPr="002930DD">
              <w:t xml:space="preserve"> </w:t>
            </w:r>
          </w:p>
        </w:tc>
      </w:tr>
      <w:tr w:rsidR="00B6542D" w:rsidRPr="002930DD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Pr="002930DD" w:rsidRDefault="00F62F23" w:rsidP="00C54E3E">
            <w:pPr>
              <w:rPr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2930DD">
              <w:rPr>
                <w:sz w:val="24"/>
                <w:szCs w:val="24"/>
              </w:rPr>
              <w:t xml:space="preserve">(v případě stavebních úprav uveďte stav před úpravou i po úpravě) – obestavěný </w:t>
            </w:r>
            <w:r w:rsidR="00E92A44" w:rsidRPr="002930DD">
              <w:rPr>
                <w:sz w:val="24"/>
                <w:szCs w:val="24"/>
              </w:rPr>
              <w:t>prostor jednotlivých</w:t>
            </w:r>
            <w:r w:rsidRPr="002930DD">
              <w:rPr>
                <w:sz w:val="24"/>
                <w:szCs w:val="24"/>
              </w:rPr>
              <w:t xml:space="preserve"> objektů</w:t>
            </w:r>
            <w:r w:rsidR="00E92A44" w:rsidRPr="002930DD">
              <w:rPr>
                <w:sz w:val="24"/>
                <w:szCs w:val="24"/>
              </w:rPr>
              <w:t>,</w:t>
            </w:r>
            <w:r w:rsidRPr="002930DD"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Pr="002930DD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2930DD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2930DD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Pr="002930DD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2930DD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Pr="002930DD" w:rsidRDefault="008E1273" w:rsidP="0095426C">
            <w:pPr>
              <w:rPr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lastRenderedPageBreak/>
              <w:t xml:space="preserve">Členění na stavební objekty a </w:t>
            </w:r>
            <w:r w:rsidR="009B6471" w:rsidRPr="002930DD">
              <w:rPr>
                <w:b/>
                <w:bCs/>
                <w:sz w:val="24"/>
                <w:szCs w:val="24"/>
              </w:rPr>
              <w:t>soubory</w:t>
            </w:r>
            <w:r w:rsidR="004E0113" w:rsidRPr="002930DD">
              <w:rPr>
                <w:sz w:val="24"/>
                <w:szCs w:val="24"/>
              </w:rPr>
              <w:t xml:space="preserve"> (dle projektové dokumentace)</w:t>
            </w:r>
            <w:r w:rsidR="0095426C" w:rsidRPr="002930DD">
              <w:rPr>
                <w:sz w:val="24"/>
                <w:szCs w:val="24"/>
              </w:rPr>
              <w:t xml:space="preserve"> – uveďte název; architektonické, konstrukční </w:t>
            </w:r>
            <w:r w:rsidR="001A71CE" w:rsidRPr="002930DD">
              <w:rPr>
                <w:sz w:val="24"/>
                <w:szCs w:val="24"/>
              </w:rPr>
              <w:br/>
            </w:r>
            <w:r w:rsidR="0095426C" w:rsidRPr="002930DD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2930DD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2930DD" w:rsidRDefault="008E1273" w:rsidP="0095426C">
            <w:r w:rsidRPr="002930DD">
              <w:t>SO.01</w:t>
            </w:r>
            <w:r w:rsidR="00B6542D" w:rsidRPr="002930D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2930DD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2930DD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2930DD" w:rsidRDefault="00C326DD" w:rsidP="00C54E3E">
            <w:r w:rsidRPr="002930DD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2930DD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Pr="002930DD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2930DD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2930DD" w:rsidRDefault="0095426C" w:rsidP="00C54E3E">
            <w:pPr>
              <w:rPr>
                <w:sz w:val="24"/>
                <w:szCs w:val="24"/>
              </w:rPr>
            </w:pPr>
            <w:bookmarkStart w:id="43" w:name="_Hlk83374391"/>
            <w:r w:rsidRPr="002930DD">
              <w:rPr>
                <w:b/>
                <w:bCs/>
                <w:sz w:val="24"/>
                <w:szCs w:val="24"/>
              </w:rPr>
              <w:t>Další o</w:t>
            </w:r>
            <w:r w:rsidR="00EE0D96" w:rsidRPr="002930DD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2930DD">
              <w:rPr>
                <w:b/>
                <w:bCs/>
                <w:sz w:val="24"/>
                <w:szCs w:val="24"/>
              </w:rPr>
              <w:t>pokud nebyly</w:t>
            </w:r>
            <w:r w:rsidR="00EE0D96" w:rsidRPr="002930DD">
              <w:rPr>
                <w:b/>
                <w:bCs/>
                <w:sz w:val="24"/>
                <w:szCs w:val="24"/>
              </w:rPr>
              <w:t xml:space="preserve"> zahrnuty do SO</w:t>
            </w:r>
            <w:r w:rsidRPr="002930DD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2930DD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2930DD" w:rsidRDefault="0095426C" w:rsidP="00C54E3E">
            <w:r w:rsidRPr="002930DD">
              <w:t>Úpravy venkovního prostranství, mobiliáře</w:t>
            </w:r>
            <w:r w:rsidR="00EE0D96" w:rsidRPr="002930DD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2930DD" w:rsidRDefault="00EE0D96" w:rsidP="00C54E3E"/>
        </w:tc>
      </w:tr>
      <w:tr w:rsidR="00EE0D96" w:rsidRPr="002930DD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2930DD" w:rsidRDefault="00EE0D96" w:rsidP="00C54E3E">
            <w:r w:rsidRPr="002930DD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2930DD" w:rsidRDefault="00EE0D96" w:rsidP="00C54E3E"/>
        </w:tc>
      </w:tr>
      <w:tr w:rsidR="00EE0D96" w:rsidRPr="002930DD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2930DD" w:rsidRDefault="002231FA" w:rsidP="00C54E3E">
            <w:r w:rsidRPr="002930DD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2930DD" w:rsidRDefault="00EE0D96" w:rsidP="00C54E3E"/>
        </w:tc>
      </w:tr>
      <w:bookmarkEnd w:id="43"/>
    </w:tbl>
    <w:p w14:paraId="4917F931" w14:textId="77777777" w:rsidR="00646ED5" w:rsidRPr="002930DD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2930DD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2930DD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2930DD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2930DD" w:rsidRDefault="00EE0D96" w:rsidP="00C54E3E">
            <w:r w:rsidRPr="002930DD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2930DD" w:rsidRDefault="00EE0D96" w:rsidP="00C54E3E"/>
        </w:tc>
      </w:tr>
      <w:tr w:rsidR="0095426C" w:rsidRPr="002930DD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2930DD" w:rsidRDefault="0095426C" w:rsidP="00C54E3E">
            <w:r w:rsidRPr="002930DD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2930DD" w:rsidRDefault="0095426C" w:rsidP="00C54E3E"/>
        </w:tc>
      </w:tr>
      <w:tr w:rsidR="0095426C" w:rsidRPr="002930DD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2930DD" w:rsidRDefault="0095426C" w:rsidP="00C54E3E">
            <w:r w:rsidRPr="002930DD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2930DD" w:rsidRDefault="0095426C" w:rsidP="00C54E3E"/>
        </w:tc>
      </w:tr>
      <w:tr w:rsidR="00052A9A" w:rsidRPr="002930DD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2930DD" w:rsidRDefault="00052A9A" w:rsidP="00C54E3E">
            <w:r w:rsidRPr="002930DD">
              <w:lastRenderedPageBreak/>
              <w:t>Popis dopadů realizovaného projektu na životní prostředí</w:t>
            </w:r>
            <w:r w:rsidRPr="002930DD">
              <w:rPr>
                <w:rStyle w:val="Znakapoznpodarou"/>
              </w:rPr>
              <w:footnoteReference w:id="15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2930DD" w:rsidRDefault="00052A9A" w:rsidP="00C54E3E"/>
        </w:tc>
      </w:tr>
    </w:tbl>
    <w:p w14:paraId="08B8B8D8" w14:textId="77777777" w:rsidR="00646ED5" w:rsidRPr="002930DD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2930DD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2930DD" w:rsidRDefault="00CC48C4" w:rsidP="00C54E3E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2930DD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2930DD" w:rsidRDefault="00CC48C4" w:rsidP="00C54E3E">
            <w:r w:rsidRPr="002930DD">
              <w:rPr>
                <w:b/>
                <w:bCs/>
              </w:rPr>
              <w:t>Novostavby</w:t>
            </w:r>
            <w:r w:rsidRPr="002930DD">
              <w:t xml:space="preserve">: </w:t>
            </w:r>
            <w:r w:rsidR="00C3537C" w:rsidRPr="002930DD">
              <w:t>Opatření na dosažení potřeby primární energie alespoň o 20 % nižší, než je požadavek na budovy s téměř nulovou spotřebou energie</w:t>
            </w:r>
            <w:r w:rsidR="00B37458" w:rsidRPr="002930DD">
              <w:t xml:space="preserve"> (je-li relevantní)</w:t>
            </w:r>
            <w:r w:rsidR="00C3537C" w:rsidRPr="002930DD">
              <w:rPr>
                <w:rStyle w:val="Znakapoznpodarou"/>
              </w:rPr>
              <w:footnoteReference w:id="16"/>
            </w:r>
          </w:p>
        </w:tc>
      </w:tr>
      <w:tr w:rsidR="00052A9A" w:rsidRPr="002930DD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2930DD" w:rsidRDefault="00052A9A" w:rsidP="003047C1">
            <w:r w:rsidRPr="002930DD">
              <w:t>Popis a vyhodnocení</w:t>
            </w:r>
            <w:r w:rsidR="00C3537C" w:rsidRPr="002930DD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2930DD" w:rsidRDefault="00052A9A" w:rsidP="00C54E3E"/>
        </w:tc>
      </w:tr>
      <w:tr w:rsidR="00052A9A" w:rsidRPr="002930DD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2930DD" w:rsidRDefault="00052A9A" w:rsidP="003047C1">
            <w:r w:rsidRPr="002930DD">
              <w:t>Vyčíslení nákladů na realizaci t</w:t>
            </w:r>
            <w:r w:rsidR="00C3537C" w:rsidRPr="002930DD">
              <w:t>ěchto</w:t>
            </w:r>
            <w:r w:rsidRPr="002930DD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2930DD" w:rsidRDefault="00052A9A" w:rsidP="00C54E3E"/>
        </w:tc>
      </w:tr>
      <w:tr w:rsidR="00C3537C" w:rsidRPr="002930DD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20079951" w:rsidR="00C3537C" w:rsidRPr="002930DD" w:rsidRDefault="00CC48C4" w:rsidP="00C54E3E">
            <w:r w:rsidRPr="002930DD">
              <w:rPr>
                <w:b/>
                <w:bCs/>
              </w:rPr>
              <w:t>Rekonstrukce</w:t>
            </w:r>
            <w:r w:rsidR="00D50F45" w:rsidRPr="002930DD">
              <w:rPr>
                <w:b/>
                <w:bCs/>
              </w:rPr>
              <w:t xml:space="preserve"> typu A</w:t>
            </w:r>
            <w:r w:rsidRPr="002930DD">
              <w:rPr>
                <w:b/>
                <w:bCs/>
              </w:rPr>
              <w:t>:</w:t>
            </w:r>
            <w:r w:rsidRPr="002930DD">
              <w:t xml:space="preserve"> </w:t>
            </w:r>
            <w:r w:rsidR="00C3537C" w:rsidRPr="002930DD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2930DD">
              <w:t xml:space="preserve"> (je-li relevantní)</w:t>
            </w:r>
            <w:r w:rsidR="00C3537C" w:rsidRPr="002930DD">
              <w:rPr>
                <w:rStyle w:val="Znakapoznpodarou"/>
              </w:rPr>
              <w:footnoteReference w:id="17"/>
            </w:r>
          </w:p>
        </w:tc>
      </w:tr>
      <w:tr w:rsidR="00C3537C" w:rsidRPr="002930DD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2930DD" w:rsidRDefault="00CC48C4" w:rsidP="00C3537C">
            <w:r w:rsidRPr="002930DD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2930DD">
              <w:rPr>
                <w:rStyle w:val="Znakapoznpodarou"/>
              </w:rPr>
              <w:footnoteReference w:id="18"/>
            </w:r>
            <w:r w:rsidRPr="002930DD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2930DD" w:rsidRDefault="00C3537C" w:rsidP="00C3537C"/>
        </w:tc>
      </w:tr>
      <w:tr w:rsidR="00C3537C" w:rsidRPr="002930DD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2930DD" w:rsidRDefault="00C3537C" w:rsidP="00C3537C">
            <w:r w:rsidRPr="002930DD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2930DD" w:rsidRDefault="00C3537C" w:rsidP="00C3537C"/>
        </w:tc>
      </w:tr>
      <w:tr w:rsidR="00CC48C4" w:rsidRPr="002930DD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2930DD" w:rsidRDefault="00F02C00" w:rsidP="00C3537C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lastRenderedPageBreak/>
              <w:t>Rekonstrukce typu B: Jiné energeticky účinné renovace</w:t>
            </w:r>
            <w:r w:rsidRPr="002930DD">
              <w:rPr>
                <w:rStyle w:val="Znakapoznpodarou"/>
                <w:b/>
                <w:bCs/>
              </w:rPr>
              <w:footnoteReference w:id="19"/>
            </w:r>
          </w:p>
        </w:tc>
      </w:tr>
      <w:tr w:rsidR="00F02C00" w:rsidRPr="002930DD" w14:paraId="2EB16425" w14:textId="77777777" w:rsidTr="0024138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2930DD" w:rsidRDefault="00F02C00" w:rsidP="00C3537C">
            <w:r w:rsidRPr="002930DD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auto"/>
          </w:tcPr>
          <w:p w14:paraId="72688489" w14:textId="2C9E142C" w:rsidR="00F02C00" w:rsidRPr="002930DD" w:rsidRDefault="00F02C00" w:rsidP="00C3537C"/>
        </w:tc>
      </w:tr>
      <w:tr w:rsidR="00F02C00" w:rsidRPr="002930DD" w14:paraId="6BD54761" w14:textId="77777777" w:rsidTr="0024138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2930DD" w:rsidRDefault="00F02C00" w:rsidP="00C3537C">
            <w:r w:rsidRPr="002930DD">
              <w:t>Vyčíslení nákladů na realizaci těchto opatření</w:t>
            </w:r>
          </w:p>
        </w:tc>
        <w:tc>
          <w:tcPr>
            <w:tcW w:w="9356" w:type="dxa"/>
            <w:shd w:val="clear" w:color="auto" w:fill="auto"/>
          </w:tcPr>
          <w:p w14:paraId="4AA9B6C4" w14:textId="77777777" w:rsidR="00F02C00" w:rsidRPr="002930DD" w:rsidRDefault="00F02C00" w:rsidP="00C3537C"/>
        </w:tc>
      </w:tr>
    </w:tbl>
    <w:p w14:paraId="1528DD36" w14:textId="7EA6B634" w:rsidR="006E5C82" w:rsidRPr="002930DD" w:rsidRDefault="006673A0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44" w:name="_Toc182312049"/>
      <w:r w:rsidRPr="002930DD">
        <w:rPr>
          <w:caps/>
        </w:rPr>
        <w:t>FINANČNÍ ANALÝZA PROJEKTU</w:t>
      </w:r>
      <w:bookmarkEnd w:id="4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2930DD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2930DD" w:rsidRDefault="00DB0C68" w:rsidP="00613950">
            <w:pPr>
              <w:spacing w:before="120" w:after="120"/>
            </w:pPr>
            <w:r w:rsidRPr="002930DD">
              <w:rPr>
                <w:b/>
                <w:bCs/>
              </w:rPr>
              <w:t>Celkové výdaje na realizaci opatření</w:t>
            </w:r>
            <w:r w:rsidR="00692FA5" w:rsidRPr="002930DD">
              <w:rPr>
                <w:b/>
                <w:bCs/>
              </w:rPr>
              <w:t xml:space="preserve"> </w:t>
            </w:r>
            <w:r w:rsidRPr="002930DD">
              <w:t>(způsobilé i nezpůsobilé)</w:t>
            </w:r>
            <w:r w:rsidR="00692FA5" w:rsidRPr="002930DD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2930DD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2930DD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2930DD" w:rsidRDefault="006673A0" w:rsidP="00DB0C68">
            <w:pPr>
              <w:spacing w:before="120" w:after="120"/>
              <w:rPr>
                <w:b/>
                <w:bCs/>
              </w:rPr>
            </w:pPr>
            <w:r w:rsidRPr="002930DD">
              <w:rPr>
                <w:b/>
                <w:bCs/>
              </w:rPr>
              <w:t>Celkové způsobilé výdaje</w:t>
            </w:r>
            <w:r w:rsidR="00DB0C68" w:rsidRPr="002930DD">
              <w:rPr>
                <w:b/>
                <w:bCs/>
              </w:rPr>
              <w:t xml:space="preserve"> projektu</w:t>
            </w:r>
            <w:r w:rsidR="00692FA5" w:rsidRPr="002930DD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2930DD" w:rsidRDefault="006673A0" w:rsidP="00A74A3A">
            <w:pPr>
              <w:rPr>
                <w:sz w:val="24"/>
                <w:szCs w:val="24"/>
              </w:rPr>
            </w:pPr>
          </w:p>
        </w:tc>
      </w:tr>
      <w:tr w:rsidR="009574CE" w:rsidRPr="002930DD" w14:paraId="2A7B6DFE" w14:textId="77777777" w:rsidTr="00A87665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89F6F03" w14:textId="55A29606" w:rsidR="009574CE" w:rsidRPr="002930DD" w:rsidRDefault="009574CE" w:rsidP="00A87665">
            <w:pPr>
              <w:spacing w:before="120" w:after="120"/>
            </w:pPr>
            <w:bookmarkStart w:id="45" w:name="_Hlk84016886"/>
            <w:r w:rsidRPr="002930DD">
              <w:rPr>
                <w:b/>
                <w:snapToGrid w:val="0"/>
              </w:rPr>
              <w:t>Výše podpory z</w:t>
            </w:r>
            <w:r w:rsidR="002F4CD3" w:rsidRPr="002930DD">
              <w:rPr>
                <w:b/>
                <w:snapToGrid w:val="0"/>
              </w:rPr>
              <w:t xml:space="preserve"> Nástroje pro oživení a odolnost (dále </w:t>
            </w:r>
            <w:proofErr w:type="gramStart"/>
            <w:r w:rsidR="002F4CD3" w:rsidRPr="002930DD">
              <w:rPr>
                <w:b/>
                <w:snapToGrid w:val="0"/>
              </w:rPr>
              <w:t xml:space="preserve">jen </w:t>
            </w:r>
            <w:r w:rsidRPr="002930DD">
              <w:rPr>
                <w:b/>
                <w:snapToGrid w:val="0"/>
              </w:rPr>
              <w:t xml:space="preserve"> </w:t>
            </w:r>
            <w:r w:rsidR="002F4CD3" w:rsidRPr="002930DD">
              <w:rPr>
                <w:b/>
                <w:snapToGrid w:val="0"/>
              </w:rPr>
              <w:t>„</w:t>
            </w:r>
            <w:proofErr w:type="gramEnd"/>
            <w:r w:rsidRPr="002930DD">
              <w:rPr>
                <w:b/>
                <w:snapToGrid w:val="0"/>
              </w:rPr>
              <w:t>RRF</w:t>
            </w:r>
            <w:r w:rsidR="002F4CD3" w:rsidRPr="002930DD">
              <w:rPr>
                <w:b/>
                <w:snapToGrid w:val="0"/>
              </w:rPr>
              <w:t>“)</w:t>
            </w:r>
            <w:r w:rsidRPr="002930DD">
              <w:rPr>
                <w:rStyle w:val="Znakapoznpodarou"/>
                <w:b/>
                <w:snapToGrid w:val="0"/>
              </w:rPr>
              <w:footnoteReference w:id="20"/>
            </w:r>
          </w:p>
        </w:tc>
        <w:tc>
          <w:tcPr>
            <w:tcW w:w="9384" w:type="dxa"/>
            <w:vAlign w:val="center"/>
          </w:tcPr>
          <w:p w14:paraId="1772CEFD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2930DD" w14:paraId="71B26DB2" w14:textId="77777777" w:rsidTr="00A87665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D3A5B95" w14:textId="2F93402A" w:rsidR="009574CE" w:rsidRPr="002930DD" w:rsidRDefault="009574CE" w:rsidP="00A87665">
            <w:pPr>
              <w:spacing w:before="120" w:after="120"/>
            </w:pPr>
            <w:r w:rsidRPr="002930DD">
              <w:rPr>
                <w:rFonts w:eastAsia="Arial" w:cstheme="minorHAnsi"/>
                <w:snapToGrid w:val="0"/>
              </w:rPr>
              <w:t>Neinvestiční prostředky připadající na výši podpory</w:t>
            </w:r>
          </w:p>
        </w:tc>
        <w:tc>
          <w:tcPr>
            <w:tcW w:w="9384" w:type="dxa"/>
            <w:vAlign w:val="center"/>
          </w:tcPr>
          <w:p w14:paraId="72D85E9C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2930DD" w14:paraId="5F9C4C26" w14:textId="77777777" w:rsidTr="00A87665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5F75CC12" w14:textId="75D0B181" w:rsidR="009574CE" w:rsidRPr="002930DD" w:rsidDel="009574CE" w:rsidRDefault="00D334E4" w:rsidP="00A87665">
            <w:pPr>
              <w:spacing w:before="120" w:after="120"/>
            </w:pPr>
            <w:r w:rsidRPr="002930DD">
              <w:rPr>
                <w:rFonts w:eastAsia="Arial" w:cstheme="minorHAnsi"/>
                <w:snapToGrid w:val="0"/>
              </w:rPr>
              <w:lastRenderedPageBreak/>
              <w:t>I</w:t>
            </w:r>
            <w:r w:rsidR="009574CE" w:rsidRPr="002930DD">
              <w:rPr>
                <w:rFonts w:eastAsia="Arial" w:cstheme="minorHAnsi"/>
                <w:snapToGrid w:val="0"/>
              </w:rPr>
              <w:t>nvestiční prostředky připadající na výši podpory</w:t>
            </w:r>
          </w:p>
        </w:tc>
        <w:tc>
          <w:tcPr>
            <w:tcW w:w="9384" w:type="dxa"/>
            <w:vAlign w:val="center"/>
          </w:tcPr>
          <w:p w14:paraId="4522B591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bookmarkEnd w:id="45"/>
      <w:tr w:rsidR="009574CE" w:rsidRPr="002930DD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9574CE" w:rsidRPr="002930DD" w:rsidRDefault="009574CE" w:rsidP="009574CE">
            <w:pPr>
              <w:spacing w:before="120" w:after="120"/>
            </w:pPr>
            <w:r w:rsidRPr="002930DD">
              <w:rPr>
                <w:b/>
                <w:bCs/>
              </w:rPr>
              <w:t>Celkové nezpůsobilé výdaje</w:t>
            </w:r>
            <w:r w:rsidRPr="002930DD">
              <w:t xml:space="preserve"> identifikované žadatelem </w:t>
            </w:r>
            <w:r w:rsidRPr="002930DD">
              <w:br/>
              <w:t>- kromě vyčíslení uveďte i popis</w:t>
            </w:r>
          </w:p>
        </w:tc>
        <w:tc>
          <w:tcPr>
            <w:tcW w:w="9384" w:type="dxa"/>
            <w:vAlign w:val="center"/>
          </w:tcPr>
          <w:p w14:paraId="119EA49F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2930DD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9574CE" w:rsidRPr="002930DD" w:rsidRDefault="009574CE" w:rsidP="009574CE">
            <w:pPr>
              <w:spacing w:before="120" w:after="120"/>
              <w:ind w:left="590"/>
              <w:rPr>
                <w:b/>
                <w:bCs/>
              </w:rPr>
            </w:pPr>
            <w:r w:rsidRPr="002930DD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2930DD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9574CE" w:rsidRPr="002930DD" w:rsidRDefault="009574CE" w:rsidP="009574CE">
            <w:pPr>
              <w:spacing w:before="120" w:after="120"/>
              <w:ind w:left="590"/>
              <w:rPr>
                <w:b/>
                <w:bCs/>
              </w:rPr>
            </w:pPr>
            <w:r w:rsidRPr="002930DD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2930DD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53BD8990" w:rsidR="009574CE" w:rsidRPr="002930DD" w:rsidRDefault="009574CE" w:rsidP="009574CE">
            <w:pPr>
              <w:spacing w:before="120" w:after="120"/>
              <w:rPr>
                <w:b/>
                <w:bCs/>
              </w:rPr>
            </w:pPr>
            <w:r w:rsidRPr="002930DD">
              <w:rPr>
                <w:b/>
                <w:bCs/>
              </w:rPr>
              <w:t xml:space="preserve">Způsob stanovení rozpočtovaných cen </w:t>
            </w:r>
            <w:r w:rsidRPr="002930DD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6419FE9C" w14:textId="77777777" w:rsidR="009574CE" w:rsidRPr="002930DD" w:rsidRDefault="009574CE" w:rsidP="009574CE">
            <w:r w:rsidRPr="002930DD">
              <w:t>Stanovení rozpočtovaných cen dodávek a služeb plánovaných v projektu:</w:t>
            </w:r>
          </w:p>
          <w:p w14:paraId="54499A5C" w14:textId="77777777" w:rsidR="009574CE" w:rsidRPr="002930DD" w:rsidRDefault="009574CE" w:rsidP="009574CE"/>
          <w:p w14:paraId="26B3A6A5" w14:textId="77777777" w:rsidR="009574CE" w:rsidRPr="002930DD" w:rsidRDefault="009574CE" w:rsidP="009574CE">
            <w:pPr>
              <w:pStyle w:val="Odstavecseseznamem"/>
              <w:numPr>
                <w:ilvl w:val="0"/>
                <w:numId w:val="9"/>
              </w:numPr>
            </w:pPr>
            <w:r w:rsidRPr="002930DD">
              <w:t>Pokud ještě nebyla vysoutěžena VZ, vyplní žadatel předpokládané ceny vybavení/majetku/služeb do následující tabulky na základě informací získaných:</w:t>
            </w:r>
          </w:p>
          <w:p w14:paraId="550CDF02" w14:textId="77777777" w:rsidR="009574CE" w:rsidRPr="002930DD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 w:rsidRPr="002930DD">
              <w:t>průzkumem trhu, oslovením minimálně 2 dodavatelů,</w:t>
            </w:r>
          </w:p>
          <w:p w14:paraId="69D42C1C" w14:textId="77777777" w:rsidR="009574CE" w:rsidRPr="002930DD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 w:rsidRPr="002930DD">
              <w:t>z ceníků volně dostupných na internetu (min. 2),</w:t>
            </w:r>
          </w:p>
          <w:p w14:paraId="0BAD2CF4" w14:textId="77777777" w:rsidR="009574CE" w:rsidRPr="002930DD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 w:rsidRPr="002930DD"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DA24D02" w14:textId="77777777" w:rsidR="009574CE" w:rsidRPr="002930DD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 w:rsidRPr="002930DD">
              <w:t>jiným vhodným způsobem,</w:t>
            </w:r>
          </w:p>
          <w:p w14:paraId="2670FA54" w14:textId="77777777" w:rsidR="009574CE" w:rsidRPr="002930DD" w:rsidRDefault="009574CE" w:rsidP="009574CE">
            <w:pPr>
              <w:pStyle w:val="Odstavecseseznamem"/>
              <w:numPr>
                <w:ilvl w:val="0"/>
                <w:numId w:val="10"/>
              </w:numPr>
            </w:pPr>
            <w:r w:rsidRPr="002930DD">
              <w:t>doloženým znaleckým posudkem, který není starší šesti měsíců před datem registrace žádosti o podporu.</w:t>
            </w:r>
          </w:p>
          <w:p w14:paraId="57402F9F" w14:textId="77777777" w:rsidR="009574CE" w:rsidRPr="002930DD" w:rsidRDefault="009574CE" w:rsidP="009574CE">
            <w:pPr>
              <w:rPr>
                <w:b/>
                <w:bCs/>
              </w:rPr>
            </w:pPr>
          </w:p>
          <w:p w14:paraId="546FCF10" w14:textId="77777777" w:rsidR="009574CE" w:rsidRPr="002930DD" w:rsidRDefault="009574CE" w:rsidP="009574CE">
            <w:pPr>
              <w:rPr>
                <w:b/>
                <w:bCs/>
              </w:rPr>
            </w:pPr>
            <w:r w:rsidRPr="002930DD">
              <w:rPr>
                <w:b/>
                <w:bCs/>
              </w:rPr>
              <w:t>Tabulka 1</w:t>
            </w:r>
            <w:r w:rsidRPr="002930DD">
              <w:t xml:space="preserve"> </w:t>
            </w:r>
            <w:r w:rsidRPr="002930DD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9574CE" w:rsidRPr="002930DD" w14:paraId="18443A89" w14:textId="77777777" w:rsidTr="007C09CA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60676CA8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7AC04CAF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3E4AC5BE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2930DD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5590E0B7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3209AC64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8273EFC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2930DD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54A82E66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2930DD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2930DD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2930DD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5308EBA0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9574CE" w:rsidRPr="002930DD" w14:paraId="4911F64E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0C865258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2930DD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811B2C4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A03D6E7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058439F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526ED39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516781F8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0AF1DC4A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7B9CCA83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  <w:tr w:rsidR="009574CE" w:rsidRPr="002930DD" w14:paraId="01848AAD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5122EBC5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2930DD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3BBD1D0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176CEBF6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48A4F636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B865825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6BF07E2C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04254C35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25E94839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4C8CBC3" w14:textId="77777777" w:rsidR="009574CE" w:rsidRPr="002930DD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363DEB88" w14:textId="77777777" w:rsidR="009574CE" w:rsidRPr="002930DD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2930DD">
              <w:rPr>
                <w:rFonts w:cstheme="minorHAnsi"/>
                <w:vertAlign w:val="superscript"/>
              </w:rPr>
              <w:lastRenderedPageBreak/>
              <w:t xml:space="preserve">1) </w:t>
            </w:r>
            <w:r w:rsidRPr="002930DD">
              <w:rPr>
                <w:rFonts w:cstheme="minorHAnsi"/>
              </w:rPr>
              <w:t>název dodavatele, adresa ceníku, jméno experta, …</w:t>
            </w:r>
          </w:p>
          <w:p w14:paraId="008190BC" w14:textId="77777777" w:rsidR="009574CE" w:rsidRPr="002930DD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2930DD">
              <w:rPr>
                <w:rFonts w:cstheme="minorHAnsi"/>
                <w:vertAlign w:val="superscript"/>
              </w:rPr>
              <w:t>2)</w:t>
            </w:r>
            <w:r w:rsidRPr="002930DD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059A24FD" w14:textId="77777777" w:rsidR="009574CE" w:rsidRPr="002930DD" w:rsidRDefault="009574CE" w:rsidP="009574CE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2930DD">
              <w:rPr>
                <w:rFonts w:cstheme="minorHAnsi"/>
                <w:vertAlign w:val="superscript"/>
              </w:rPr>
              <w:t xml:space="preserve">3) </w:t>
            </w:r>
            <w:r w:rsidRPr="002930DD">
              <w:rPr>
                <w:rFonts w:cstheme="minorHAnsi"/>
              </w:rPr>
              <w:t>pokud je relevantní</w:t>
            </w:r>
          </w:p>
          <w:p w14:paraId="0589A33B" w14:textId="77777777" w:rsidR="009574CE" w:rsidRPr="002930DD" w:rsidRDefault="009574CE" w:rsidP="009574CE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3680CB6D" w14:textId="77777777" w:rsidR="009574CE" w:rsidRPr="002930DD" w:rsidRDefault="009574CE" w:rsidP="009574C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608EBD1" w14:textId="77777777" w:rsidR="009574CE" w:rsidRPr="002930DD" w:rsidRDefault="009574CE" w:rsidP="009574CE">
            <w:pPr>
              <w:rPr>
                <w:rFonts w:cstheme="minorHAnsi"/>
              </w:rPr>
            </w:pPr>
          </w:p>
          <w:p w14:paraId="1F4B74E3" w14:textId="77777777" w:rsidR="009574CE" w:rsidRPr="002930DD" w:rsidRDefault="009574CE" w:rsidP="009574C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UPOZORNĚNÍ</w:t>
            </w:r>
          </w:p>
          <w:p w14:paraId="2CCFF8A4" w14:textId="77777777" w:rsidR="009574CE" w:rsidRPr="002930DD" w:rsidRDefault="009574CE" w:rsidP="009574C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1826CB1" w14:textId="77777777" w:rsidR="009574CE" w:rsidRPr="002930DD" w:rsidRDefault="009574CE" w:rsidP="009574CE">
            <w:pPr>
              <w:rPr>
                <w:rFonts w:cstheme="minorHAnsi"/>
              </w:rPr>
            </w:pPr>
          </w:p>
          <w:p w14:paraId="43909638" w14:textId="77777777" w:rsidR="009574CE" w:rsidRPr="002930DD" w:rsidRDefault="009574CE" w:rsidP="009574CE">
            <w:pPr>
              <w:pStyle w:val="Odstavecseseznamem"/>
              <w:numPr>
                <w:ilvl w:val="0"/>
                <w:numId w:val="11"/>
              </w:numPr>
            </w:pPr>
            <w:r w:rsidRPr="002930DD">
              <w:t>Pokud již byla vysoutěžena</w:t>
            </w:r>
            <w:r w:rsidRPr="002930DD">
              <w:rPr>
                <w:rFonts w:cstheme="minorHAnsi"/>
              </w:rPr>
              <w:t xml:space="preserve"> VZ, vyplní žadatel</w:t>
            </w:r>
            <w:r w:rsidRPr="002930DD">
              <w:t xml:space="preserve"> ceny vybavení/majetku/služeb do následující tabulky na základě ukončené zakázky.</w:t>
            </w:r>
          </w:p>
          <w:p w14:paraId="1CDFCCF8" w14:textId="77777777" w:rsidR="009574CE" w:rsidRPr="002930DD" w:rsidRDefault="009574CE" w:rsidP="009574CE">
            <w:pPr>
              <w:rPr>
                <w:rFonts w:cstheme="minorHAnsi"/>
              </w:rPr>
            </w:pPr>
          </w:p>
          <w:p w14:paraId="50C70BC7" w14:textId="77777777" w:rsidR="009574CE" w:rsidRPr="002930DD" w:rsidRDefault="009574CE" w:rsidP="009574CE">
            <w:pPr>
              <w:rPr>
                <w:rFonts w:cstheme="minorHAnsi"/>
                <w:b/>
                <w:bCs/>
              </w:rPr>
            </w:pPr>
            <w:r w:rsidRPr="002930DD">
              <w:rPr>
                <w:rFonts w:cstheme="minorHAnsi"/>
                <w:b/>
                <w:bCs/>
              </w:rPr>
              <w:t>Tabulka 2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9574CE" w:rsidRPr="002930DD" w14:paraId="2FB10A1E" w14:textId="77777777" w:rsidTr="007C09CA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F1BA848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313CDF0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09D04CBA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171C3B90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3125BB6F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0F946D0A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4C27D8B2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930DD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2930DD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2930DD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9574CE" w:rsidRPr="002930DD" w14:paraId="0B76381C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35DDF87E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2930DD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F92BA37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AFE8B8C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23C6335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11B6D0EF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2D7A0ADC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3DFF6FF1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  <w:tr w:rsidR="009574CE" w:rsidRPr="002930DD" w14:paraId="326CE6A5" w14:textId="77777777" w:rsidTr="007C09CA">
              <w:trPr>
                <w:jc w:val="center"/>
              </w:trPr>
              <w:tc>
                <w:tcPr>
                  <w:tcW w:w="1126" w:type="dxa"/>
                </w:tcPr>
                <w:p w14:paraId="51534F8E" w14:textId="77777777" w:rsidR="009574CE" w:rsidRPr="002930DD" w:rsidRDefault="009574CE" w:rsidP="009574CE">
                  <w:pPr>
                    <w:jc w:val="center"/>
                    <w:rPr>
                      <w:rFonts w:cstheme="minorHAnsi"/>
                    </w:rPr>
                  </w:pPr>
                  <w:r w:rsidRPr="002930DD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041FDC12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54A5E14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108004E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4B007E69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6CFE6652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76A8525E" w14:textId="77777777" w:rsidR="009574CE" w:rsidRPr="002930DD" w:rsidRDefault="009574CE" w:rsidP="009574C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6D92395" w14:textId="77777777" w:rsidR="009574CE" w:rsidRPr="002930DD" w:rsidRDefault="009574CE" w:rsidP="009574CE">
            <w:pPr>
              <w:rPr>
                <w:rFonts w:cstheme="minorHAnsi"/>
              </w:rPr>
            </w:pPr>
          </w:p>
          <w:p w14:paraId="2336C43A" w14:textId="77777777" w:rsidR="009574CE" w:rsidRPr="002930DD" w:rsidRDefault="009574CE" w:rsidP="009574CE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t xml:space="preserve">Žadatel připojí komentář ke stanovení ceny do rozpočtu projektu (způsob hodnocení nabídek). Žadatel rovněž </w:t>
            </w:r>
            <w:proofErr w:type="gramStart"/>
            <w:r w:rsidRPr="002930DD">
              <w:rPr>
                <w:rFonts w:cstheme="minorHAnsi"/>
              </w:rPr>
              <w:t>doloží</w:t>
            </w:r>
            <w:proofErr w:type="gramEnd"/>
            <w:r w:rsidRPr="002930DD"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63E6491C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  <w:tr w:rsidR="009574CE" w:rsidRPr="002930DD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3E1565D" w:rsidR="009574CE" w:rsidRPr="002930DD" w:rsidRDefault="009574CE" w:rsidP="009574CE">
            <w:pPr>
              <w:spacing w:before="120" w:after="120"/>
            </w:pPr>
            <w:r w:rsidRPr="002930DD">
              <w:rPr>
                <w:b/>
                <w:bCs/>
              </w:rPr>
              <w:lastRenderedPageBreak/>
              <w:t xml:space="preserve">Finanční krytí výdajů projektu </w:t>
            </w:r>
            <w:r w:rsidRPr="002930DD">
              <w:t xml:space="preserve">– popište, jakým způsobem bude zajištěno průběžné financování výdajů projektu při ex-post proplácení výdajů ze strany </w:t>
            </w:r>
            <w:r w:rsidRPr="002930DD">
              <w:lastRenderedPageBreak/>
              <w:t>poskytovatele dotace</w:t>
            </w:r>
            <w:r w:rsidR="00544238" w:rsidRPr="002930DD">
              <w:t>, včetně popisu procesu zajištění předfinancování a spolufinancování projektu</w:t>
            </w:r>
            <w:r w:rsidRPr="002930DD">
              <w:t>.</w:t>
            </w:r>
          </w:p>
        </w:tc>
        <w:tc>
          <w:tcPr>
            <w:tcW w:w="9384" w:type="dxa"/>
            <w:vAlign w:val="center"/>
          </w:tcPr>
          <w:p w14:paraId="310EC79D" w14:textId="77777777" w:rsidR="009574CE" w:rsidRPr="002930DD" w:rsidRDefault="009574CE" w:rsidP="009574CE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Pr="002930DD" w:rsidRDefault="008B5D00"/>
    <w:tbl>
      <w:tblPr>
        <w:tblStyle w:val="Mkatabulky"/>
        <w:tblW w:w="13272" w:type="dxa"/>
        <w:tblInd w:w="720" w:type="dxa"/>
        <w:tblLook w:val="04A0" w:firstRow="1" w:lastRow="0" w:firstColumn="1" w:lastColumn="0" w:noHBand="0" w:noVBand="1"/>
      </w:tblPr>
      <w:tblGrid>
        <w:gridCol w:w="2742"/>
        <w:gridCol w:w="2616"/>
        <w:gridCol w:w="2721"/>
        <w:gridCol w:w="2565"/>
        <w:gridCol w:w="2628"/>
      </w:tblGrid>
      <w:tr w:rsidR="009574CE" w:rsidRPr="002930DD" w14:paraId="7A32F4F1" w14:textId="77777777" w:rsidTr="00A87665">
        <w:trPr>
          <w:trHeight w:val="601"/>
        </w:trPr>
        <w:tc>
          <w:tcPr>
            <w:tcW w:w="2742" w:type="dxa"/>
            <w:shd w:val="clear" w:color="auto" w:fill="F2F2F2" w:themeFill="background1" w:themeFillShade="F2"/>
          </w:tcPr>
          <w:p w14:paraId="36E52404" w14:textId="77777777" w:rsidR="009574CE" w:rsidRPr="002930DD" w:rsidRDefault="009574CE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30" w:type="dxa"/>
            <w:gridSpan w:val="4"/>
            <w:shd w:val="clear" w:color="auto" w:fill="F2F2F2" w:themeFill="background1" w:themeFillShade="F2"/>
            <w:vAlign w:val="center"/>
          </w:tcPr>
          <w:p w14:paraId="1998138E" w14:textId="428301B4" w:rsidR="009574CE" w:rsidRPr="002930DD" w:rsidRDefault="009574CE" w:rsidP="0005611E">
            <w:pPr>
              <w:ind w:right="-2800"/>
              <w:jc w:val="both"/>
            </w:pPr>
            <w:r w:rsidRPr="002930DD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574CE" w:rsidRPr="002930DD" w14:paraId="35DBA17C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574CE" w:rsidRPr="002930DD" w:rsidRDefault="009574CE" w:rsidP="009574CE">
            <w:pPr>
              <w:jc w:val="both"/>
              <w:rPr>
                <w:rFonts w:ascii="Calibri" w:hAnsi="Calibri" w:cs="Calibri"/>
                <w:color w:val="000000"/>
              </w:rPr>
            </w:pPr>
            <w:r w:rsidRPr="002930DD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721" w:type="dxa"/>
            <w:vAlign w:val="center"/>
          </w:tcPr>
          <w:p w14:paraId="3343F1EC" w14:textId="77777777" w:rsidR="009574CE" w:rsidRPr="002930DD" w:rsidRDefault="009574CE" w:rsidP="009574CE">
            <w:pPr>
              <w:jc w:val="both"/>
            </w:pPr>
          </w:p>
          <w:p w14:paraId="2CE4BA85" w14:textId="26E8088A" w:rsidR="009574CE" w:rsidRPr="002930DD" w:rsidRDefault="009574CE" w:rsidP="009574CE">
            <w:pPr>
              <w:jc w:val="both"/>
            </w:pPr>
            <w:r w:rsidRPr="002930DD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565" w:type="dxa"/>
          </w:tcPr>
          <w:p w14:paraId="585BB802" w14:textId="77777777" w:rsidR="009574CE" w:rsidRPr="002930DD" w:rsidRDefault="009574CE" w:rsidP="009574CE">
            <w:pPr>
              <w:jc w:val="both"/>
            </w:pPr>
          </w:p>
          <w:p w14:paraId="10928E06" w14:textId="51AF1797" w:rsidR="009574CE" w:rsidRPr="002930DD" w:rsidRDefault="009574CE" w:rsidP="009574CE">
            <w:pPr>
              <w:jc w:val="both"/>
            </w:pPr>
            <w:r w:rsidRPr="002930DD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781CD908" w14:textId="77777777" w:rsidR="009574CE" w:rsidRPr="002930DD" w:rsidRDefault="009574CE" w:rsidP="009574CE">
            <w:pPr>
              <w:jc w:val="both"/>
            </w:pPr>
          </w:p>
          <w:p w14:paraId="5DD4555C" w14:textId="3D4AB123" w:rsidR="009574CE" w:rsidRPr="002930DD" w:rsidRDefault="009574CE" w:rsidP="009574CE">
            <w:pPr>
              <w:jc w:val="both"/>
            </w:pPr>
            <w:r w:rsidRPr="002930DD">
              <w:t>% celkové částky</w:t>
            </w:r>
            <w:r w:rsidRPr="002930DD">
              <w:rPr>
                <w:rStyle w:val="Znakapoznpodarou"/>
              </w:rPr>
              <w:footnoteReference w:id="21"/>
            </w:r>
          </w:p>
        </w:tc>
      </w:tr>
      <w:tr w:rsidR="009574CE" w:rsidRPr="002930DD" w14:paraId="2FF425DA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574CE" w:rsidRPr="002930DD" w:rsidRDefault="009574CE" w:rsidP="002374F0">
            <w:pPr>
              <w:jc w:val="both"/>
            </w:pPr>
            <w:r w:rsidRPr="002930DD"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721" w:type="dxa"/>
            <w:vAlign w:val="center"/>
          </w:tcPr>
          <w:p w14:paraId="5A76F178" w14:textId="77777777" w:rsidR="009574CE" w:rsidRPr="002930DD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1C4F4AB9" w14:textId="77777777" w:rsidR="009574CE" w:rsidRPr="002930DD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201A6728" w14:textId="615F33B3" w:rsidR="009574CE" w:rsidRPr="002930DD" w:rsidRDefault="009574CE" w:rsidP="002374F0">
            <w:pPr>
              <w:jc w:val="both"/>
            </w:pPr>
            <w:r w:rsidRPr="002930DD">
              <w:t>-</w:t>
            </w:r>
          </w:p>
        </w:tc>
      </w:tr>
      <w:tr w:rsidR="009574CE" w:rsidRPr="002930DD" w14:paraId="5DAF10DF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574CE" w:rsidRPr="002930DD" w:rsidRDefault="009574CE" w:rsidP="002374F0">
            <w:pPr>
              <w:ind w:left="165"/>
              <w:jc w:val="both"/>
            </w:pPr>
            <w:r w:rsidRPr="002930DD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721" w:type="dxa"/>
            <w:vAlign w:val="center"/>
          </w:tcPr>
          <w:p w14:paraId="38DC9C8B" w14:textId="77777777" w:rsidR="009574CE" w:rsidRPr="002930DD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73D554D4" w14:textId="77777777" w:rsidR="009574CE" w:rsidRPr="002930DD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026E5492" w14:textId="11C85B70" w:rsidR="009574CE" w:rsidRPr="002930DD" w:rsidRDefault="009574CE" w:rsidP="002374F0">
            <w:pPr>
              <w:jc w:val="both"/>
            </w:pPr>
          </w:p>
        </w:tc>
      </w:tr>
      <w:tr w:rsidR="009574CE" w:rsidRPr="002930DD" w14:paraId="5BFF9B42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574CE" w:rsidRPr="002930DD" w:rsidRDefault="009574CE" w:rsidP="00F02C00">
            <w:pPr>
              <w:ind w:left="708"/>
              <w:jc w:val="both"/>
            </w:pPr>
            <w:r w:rsidRPr="002930DD"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721" w:type="dxa"/>
            <w:vAlign w:val="center"/>
          </w:tcPr>
          <w:p w14:paraId="17D626AC" w14:textId="77777777" w:rsidR="009574CE" w:rsidRPr="002930DD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3B3C908F" w14:textId="77777777" w:rsidR="009574CE" w:rsidRPr="002930DD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0D9659CC" w14:textId="5A243CC7" w:rsidR="009574CE" w:rsidRPr="002930DD" w:rsidRDefault="009574CE" w:rsidP="002374F0">
            <w:pPr>
              <w:jc w:val="both"/>
            </w:pPr>
          </w:p>
        </w:tc>
      </w:tr>
      <w:tr w:rsidR="009574CE" w:rsidRPr="002930DD" w14:paraId="7CA12F4B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9574CE" w:rsidRPr="002930DD" w:rsidRDefault="009574CE" w:rsidP="00F02C00">
            <w:pPr>
              <w:ind w:left="708"/>
              <w:jc w:val="both"/>
            </w:pPr>
            <w:r w:rsidRPr="002930DD"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721" w:type="dxa"/>
            <w:vAlign w:val="center"/>
          </w:tcPr>
          <w:p w14:paraId="6B0963A9" w14:textId="77777777" w:rsidR="009574CE" w:rsidRPr="002930DD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3608D1ED" w14:textId="77777777" w:rsidR="009574CE" w:rsidRPr="002930DD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62414281" w14:textId="1D8297DE" w:rsidR="009574CE" w:rsidRPr="002930DD" w:rsidRDefault="009574CE" w:rsidP="002374F0">
            <w:pPr>
              <w:jc w:val="both"/>
            </w:pPr>
          </w:p>
        </w:tc>
      </w:tr>
      <w:tr w:rsidR="009574CE" w:rsidRPr="002930DD" w14:paraId="2B9DD20E" w14:textId="77777777" w:rsidTr="00A87665">
        <w:trPr>
          <w:trHeight w:val="601"/>
        </w:trPr>
        <w:tc>
          <w:tcPr>
            <w:tcW w:w="5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574CE" w:rsidRPr="002930DD" w:rsidRDefault="009574CE" w:rsidP="002374F0">
            <w:pPr>
              <w:ind w:left="165"/>
              <w:jc w:val="both"/>
              <w:rPr>
                <w:b/>
                <w:bCs/>
              </w:rPr>
            </w:pPr>
            <w:r w:rsidRPr="002930DD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721" w:type="dxa"/>
            <w:vAlign w:val="center"/>
          </w:tcPr>
          <w:p w14:paraId="75EACCBA" w14:textId="77777777" w:rsidR="009574CE" w:rsidRPr="002930DD" w:rsidRDefault="009574CE" w:rsidP="002374F0">
            <w:pPr>
              <w:jc w:val="both"/>
            </w:pPr>
          </w:p>
        </w:tc>
        <w:tc>
          <w:tcPr>
            <w:tcW w:w="2565" w:type="dxa"/>
          </w:tcPr>
          <w:p w14:paraId="071A52C1" w14:textId="77777777" w:rsidR="009574CE" w:rsidRPr="002930DD" w:rsidRDefault="009574CE" w:rsidP="002374F0">
            <w:pPr>
              <w:jc w:val="both"/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4BBCF8B3" w14:textId="0B6A465F" w:rsidR="009574CE" w:rsidRPr="002930DD" w:rsidRDefault="009574CE" w:rsidP="002374F0">
            <w:pPr>
              <w:jc w:val="both"/>
            </w:pPr>
            <w:r w:rsidRPr="002930DD">
              <w:t>-</w:t>
            </w:r>
          </w:p>
        </w:tc>
      </w:tr>
    </w:tbl>
    <w:p w14:paraId="4664A13A" w14:textId="3EE16E0A" w:rsidR="00FE7C55" w:rsidRPr="002930DD" w:rsidRDefault="00FE7C55"/>
    <w:p w14:paraId="69475AEF" w14:textId="77777777" w:rsidR="00426B84" w:rsidRPr="002930DD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2930DD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2930DD" w:rsidRDefault="00FE7C13" w:rsidP="00E86F2B">
            <w:pPr>
              <w:jc w:val="both"/>
            </w:pPr>
            <w:bookmarkStart w:id="46" w:name="_Hlk83376716"/>
            <w:bookmarkStart w:id="47" w:name="_Hlk83376732"/>
            <w:bookmarkStart w:id="48" w:name="_Hlk85607561"/>
            <w:bookmarkStart w:id="49" w:name="_Hlk83376466"/>
            <w:r w:rsidRPr="002930DD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2930DD">
              <w:rPr>
                <w:b/>
                <w:bCs/>
                <w:sz w:val="24"/>
                <w:szCs w:val="24"/>
              </w:rPr>
              <w:t> </w:t>
            </w:r>
            <w:r w:rsidRPr="002930DD">
              <w:rPr>
                <w:b/>
                <w:bCs/>
                <w:sz w:val="24"/>
                <w:szCs w:val="24"/>
              </w:rPr>
              <w:t>realizační fázi projektu</w:t>
            </w:r>
            <w:bookmarkEnd w:id="46"/>
          </w:p>
        </w:tc>
      </w:tr>
      <w:bookmarkEnd w:id="47"/>
      <w:bookmarkEnd w:id="48"/>
      <w:tr w:rsidR="008F0161" w:rsidRPr="002930DD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2930DD" w:rsidRDefault="008F0161" w:rsidP="00925C50">
            <w:pPr>
              <w:pStyle w:val="Odstavecseseznamem"/>
              <w:ind w:left="11"/>
            </w:pPr>
            <w:r w:rsidRPr="002930DD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2930DD" w:rsidRDefault="008F0161" w:rsidP="00925C50">
            <w:pPr>
              <w:pStyle w:val="Odstavecseseznamem"/>
              <w:ind w:left="0"/>
            </w:pPr>
            <w:r w:rsidRPr="002930DD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2930DD" w:rsidRDefault="008F0161" w:rsidP="00925C50">
            <w:pPr>
              <w:pStyle w:val="Odstavecseseznamem"/>
              <w:ind w:left="0"/>
            </w:pPr>
            <w:r w:rsidRPr="002930DD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2930DD" w:rsidRDefault="008F0161" w:rsidP="00925C50">
            <w:pPr>
              <w:pStyle w:val="Odstavecseseznamem"/>
              <w:ind w:left="-27"/>
            </w:pPr>
            <w:r w:rsidRPr="002930DD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2930DD" w:rsidRDefault="008F0161" w:rsidP="00925C50">
            <w:pPr>
              <w:pStyle w:val="Odstavecseseznamem"/>
              <w:ind w:left="22"/>
            </w:pPr>
            <w:r w:rsidRPr="002930DD">
              <w:t xml:space="preserve">Celková cena pořízení </w:t>
            </w:r>
          </w:p>
        </w:tc>
      </w:tr>
      <w:tr w:rsidR="008F0161" w:rsidRPr="002930DD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2930DD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2930DD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2930DD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49"/>
    </w:tbl>
    <w:p w14:paraId="74D60CAC" w14:textId="24453A63" w:rsidR="007207D9" w:rsidRPr="002930DD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2930DD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2930DD" w:rsidRDefault="004D5F4B" w:rsidP="00CC02A7">
            <w:pPr>
              <w:jc w:val="both"/>
            </w:pPr>
            <w:r w:rsidRPr="002930DD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2930DD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2930DD" w:rsidRDefault="004D5F4B" w:rsidP="00CC02A7">
            <w:pPr>
              <w:pStyle w:val="Odstavecseseznamem"/>
              <w:ind w:left="11"/>
              <w:jc w:val="both"/>
            </w:pPr>
            <w:r w:rsidRPr="002930DD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  <w:r w:rsidRPr="002930DD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2930DD" w:rsidRDefault="004D5F4B" w:rsidP="00CC02A7">
            <w:pPr>
              <w:pStyle w:val="Odstavecseseznamem"/>
              <w:ind w:left="-27"/>
              <w:jc w:val="both"/>
            </w:pPr>
            <w:r w:rsidRPr="002930DD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2930DD" w:rsidRDefault="004D5F4B" w:rsidP="00CC02A7">
            <w:pPr>
              <w:pStyle w:val="Odstavecseseznamem"/>
              <w:ind w:left="22"/>
              <w:jc w:val="both"/>
            </w:pPr>
            <w:r w:rsidRPr="002930DD">
              <w:t>Cena pořízení</w:t>
            </w:r>
          </w:p>
        </w:tc>
      </w:tr>
      <w:tr w:rsidR="004D5F4B" w:rsidRPr="002930DD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2930DD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2930DD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2930DD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Pr="002930DD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2930D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2930DD" w:rsidRDefault="00B335BD" w:rsidP="00B335BD">
            <w:pPr>
              <w:jc w:val="both"/>
            </w:pPr>
            <w:r w:rsidRPr="002930DD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2930D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2930D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2930DD" w:rsidRDefault="00B335BD" w:rsidP="00451FAE">
            <w:pPr>
              <w:pStyle w:val="Odstavecseseznamem"/>
              <w:ind w:left="0"/>
              <w:jc w:val="both"/>
            </w:pPr>
            <w:r w:rsidRPr="002930DD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2930DD" w:rsidRDefault="00B335BD" w:rsidP="00B335BD">
            <w:pPr>
              <w:pStyle w:val="Odstavecseseznamem"/>
              <w:ind w:left="0"/>
            </w:pPr>
            <w:r w:rsidRPr="002930DD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2930DD" w:rsidRDefault="00B335BD" w:rsidP="00B335BD">
            <w:pPr>
              <w:pStyle w:val="Odstavecseseznamem"/>
              <w:ind w:left="0"/>
            </w:pPr>
            <w:r w:rsidRPr="002930DD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2930DD" w:rsidRDefault="00B335BD" w:rsidP="00451FAE">
            <w:pPr>
              <w:pStyle w:val="Odstavecseseznamem"/>
              <w:ind w:left="0"/>
              <w:jc w:val="both"/>
            </w:pPr>
            <w:r w:rsidRPr="002930DD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2930DD" w:rsidRDefault="00B335BD" w:rsidP="00451FAE">
            <w:pPr>
              <w:pStyle w:val="Odstavecseseznamem"/>
              <w:ind w:left="0"/>
              <w:jc w:val="both"/>
            </w:pPr>
            <w:r w:rsidRPr="002930DD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2930DD" w:rsidRDefault="00B335BD" w:rsidP="00451FAE">
            <w:pPr>
              <w:pStyle w:val="Odstavecseseznamem"/>
              <w:ind w:left="0"/>
              <w:jc w:val="both"/>
            </w:pPr>
            <w:r w:rsidRPr="002930DD">
              <w:t>Podmínky</w:t>
            </w:r>
          </w:p>
        </w:tc>
      </w:tr>
      <w:tr w:rsidR="00B335BD" w:rsidRPr="002930D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634A1EB6" w:rsidR="00B335BD" w:rsidRPr="002930DD" w:rsidRDefault="00B335BD" w:rsidP="00451FAE">
            <w:pPr>
              <w:pStyle w:val="Odstavecseseznamem"/>
              <w:ind w:left="0"/>
            </w:pPr>
            <w:r w:rsidRPr="002930DD">
              <w:t>Příspěvek unie</w:t>
            </w:r>
            <w:r w:rsidR="00AD7177" w:rsidRPr="002930DD">
              <w:rPr>
                <w:rStyle w:val="Znakapoznpodarou"/>
              </w:rPr>
              <w:footnoteReference w:id="22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2930D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2930D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2930D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2930D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2930D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2930D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2930D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54B7815" w:rsidR="00B335BD" w:rsidRPr="002930DD" w:rsidRDefault="00B335BD" w:rsidP="00B335BD">
            <w:pPr>
              <w:pStyle w:val="Odstavecseseznamem"/>
              <w:ind w:left="0"/>
            </w:pPr>
            <w:r w:rsidRPr="002930DD">
              <w:t>Prostředky ze státního rozpočtu</w:t>
            </w:r>
            <w:r w:rsidR="00E61F4F" w:rsidRPr="002930DD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2930D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2930DD" w:rsidRDefault="00B335BD" w:rsidP="00B335BD">
            <w:pPr>
              <w:pStyle w:val="Odstavecseseznamem"/>
              <w:ind w:left="0"/>
            </w:pPr>
            <w:r w:rsidRPr="002930DD">
              <w:lastRenderedPageBreak/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2930D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2930DD" w:rsidRDefault="00B335BD" w:rsidP="00B335BD">
            <w:pPr>
              <w:pStyle w:val="Odstavecseseznamem"/>
              <w:ind w:left="0"/>
            </w:pPr>
            <w:r w:rsidRPr="002930DD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2930D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2930DD" w:rsidRDefault="00B335BD" w:rsidP="00B335BD">
            <w:pPr>
              <w:pStyle w:val="Odstavecseseznamem"/>
              <w:ind w:left="0"/>
            </w:pPr>
            <w:r w:rsidRPr="002930DD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2930D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2930DD" w:rsidRDefault="00B335BD" w:rsidP="00B335BD">
            <w:pPr>
              <w:pStyle w:val="Odstavecseseznamem"/>
              <w:ind w:left="0"/>
            </w:pPr>
            <w:r w:rsidRPr="002930DD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2930D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2930DD" w:rsidRDefault="00B335BD" w:rsidP="00B335BD">
            <w:pPr>
              <w:pStyle w:val="Odstavecseseznamem"/>
              <w:ind w:left="0"/>
            </w:pPr>
            <w:r w:rsidRPr="002930DD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2930D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2930DD" w:rsidRDefault="00B335BD" w:rsidP="00B335BD">
            <w:pPr>
              <w:pStyle w:val="Odstavecseseznamem"/>
              <w:ind w:left="0"/>
            </w:pPr>
            <w:r w:rsidRPr="002930DD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2930D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2930DD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2930DD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2930DD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2930DD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2930DD" w:rsidRDefault="00517042" w:rsidP="00A74A3A">
            <w:r w:rsidRPr="002930DD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2930DD" w:rsidRDefault="00517042" w:rsidP="00A74A3A"/>
        </w:tc>
      </w:tr>
      <w:tr w:rsidR="00517042" w:rsidRPr="002930DD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2930DD" w:rsidRDefault="00517042" w:rsidP="00A74A3A">
            <w:r w:rsidRPr="002930DD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2930DD" w:rsidRDefault="00517042" w:rsidP="00A74A3A"/>
        </w:tc>
      </w:tr>
      <w:tr w:rsidR="00517042" w:rsidRPr="002930DD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2930DD" w:rsidRDefault="00517042" w:rsidP="00A74A3A">
            <w:r w:rsidRPr="002930DD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2930DD" w:rsidRDefault="00517042" w:rsidP="00A74A3A"/>
        </w:tc>
      </w:tr>
    </w:tbl>
    <w:p w14:paraId="76188681" w14:textId="42BBC2CD" w:rsidR="00613950" w:rsidRPr="002930DD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2930DD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2930DD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2930DD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2930DD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2930DD">
              <w:rPr>
                <w:b/>
                <w:bCs/>
                <w:sz w:val="24"/>
                <w:szCs w:val="24"/>
              </w:rPr>
              <w:t xml:space="preserve">projektu v jednotlivých etapách realizace </w:t>
            </w:r>
            <w:r w:rsidR="000506AC" w:rsidRPr="002930DD">
              <w:rPr>
                <w:rStyle w:val="Znakapoznpodarou"/>
                <w:b/>
                <w:bCs/>
                <w:sz w:val="24"/>
                <w:szCs w:val="24"/>
              </w:rPr>
              <w:footnoteReference w:id="23"/>
            </w:r>
            <w:r w:rsidR="000506AC" w:rsidRPr="002930DD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:rsidRPr="002930DD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Pr="002930DD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2930DD">
              <w:t xml:space="preserve">Výčet výdajů a </w:t>
            </w:r>
            <w:r w:rsidR="008F0161" w:rsidRPr="002930DD">
              <w:t xml:space="preserve">zdrojů </w:t>
            </w:r>
            <w:r w:rsidRPr="002930DD"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Pr="002930DD" w:rsidRDefault="000506AC" w:rsidP="00E50390">
            <w:pPr>
              <w:pStyle w:val="Odstavecseseznamem"/>
              <w:spacing w:before="120" w:after="120"/>
              <w:ind w:left="11"/>
            </w:pPr>
            <w:r w:rsidRPr="002930DD"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Pr="002930DD" w:rsidRDefault="000506AC" w:rsidP="00E50390">
            <w:pPr>
              <w:pStyle w:val="Odstavecseseznamem"/>
              <w:spacing w:before="120" w:after="120"/>
              <w:ind w:left="0"/>
            </w:pPr>
            <w:r w:rsidRPr="002930DD"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Pr="002930DD" w:rsidRDefault="000506AC" w:rsidP="00E50390">
            <w:pPr>
              <w:pStyle w:val="Odstavecseseznamem"/>
              <w:spacing w:before="120" w:after="120"/>
              <w:ind w:left="-27"/>
            </w:pPr>
            <w:r w:rsidRPr="002930DD"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Pr="002930DD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 w:rsidRPr="002930DD">
              <w:t xml:space="preserve">Způsob </w:t>
            </w:r>
            <w:r w:rsidR="00FF6319" w:rsidRPr="002930DD">
              <w:t>f</w:t>
            </w:r>
            <w:r w:rsidRPr="002930DD">
              <w:t>inančního krytí</w:t>
            </w:r>
          </w:p>
        </w:tc>
      </w:tr>
      <w:tr w:rsidR="000506AC" w:rsidRPr="002930DD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2930DD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2930DD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Pr="002930DD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2930DD" w:rsidRDefault="005211DB" w:rsidP="00AB05F9">
      <w:pPr>
        <w:pStyle w:val="Nadpis1"/>
        <w:numPr>
          <w:ilvl w:val="0"/>
          <w:numId w:val="4"/>
        </w:numPr>
        <w:jc w:val="both"/>
        <w:rPr>
          <w:caps/>
        </w:rPr>
      </w:pPr>
      <w:bookmarkStart w:id="50" w:name="_Toc182312050"/>
      <w:r w:rsidRPr="002930DD">
        <w:rPr>
          <w:caps/>
        </w:rPr>
        <w:t>Analýza a řízení rizik</w:t>
      </w:r>
      <w:r w:rsidR="00AA6E68" w:rsidRPr="002930DD">
        <w:rPr>
          <w:rStyle w:val="Znakapoznpodarou"/>
          <w:b w:val="0"/>
          <w:caps/>
        </w:rPr>
        <w:footnoteReference w:id="24"/>
      </w:r>
      <w:bookmarkEnd w:id="50"/>
    </w:p>
    <w:tbl>
      <w:tblPr>
        <w:tblStyle w:val="Mkatabulky"/>
        <w:tblW w:w="13290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8"/>
        <w:gridCol w:w="1693"/>
        <w:gridCol w:w="1570"/>
        <w:gridCol w:w="2132"/>
        <w:gridCol w:w="4627"/>
      </w:tblGrid>
      <w:tr w:rsidR="00544238" w:rsidRPr="002930DD" w14:paraId="1C1F4066" w14:textId="77777777" w:rsidTr="006931C2">
        <w:trPr>
          <w:trHeight w:val="300"/>
        </w:trPr>
        <w:tc>
          <w:tcPr>
            <w:tcW w:w="326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544238" w:rsidRPr="002930DD" w:rsidRDefault="0054423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930DD">
              <w:rPr>
                <w:b/>
                <w:sz w:val="24"/>
                <w:szCs w:val="24"/>
              </w:rPr>
              <w:t>Druh rizika a fáze projektu, ve které je možné riziko očekávat</w:t>
            </w:r>
          </w:p>
        </w:tc>
        <w:tc>
          <w:tcPr>
            <w:tcW w:w="1693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29BF0B4B" w14:textId="62A59716" w:rsidR="00544238" w:rsidRPr="002930DD" w:rsidRDefault="00544238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2930DD">
              <w:rPr>
                <w:b/>
                <w:sz w:val="24"/>
                <w:szCs w:val="24"/>
              </w:rPr>
              <w:t>Fáze projektu, ve které je možné riziko očekávat</w:t>
            </w:r>
            <w:r w:rsidRPr="002930DD">
              <w:rPr>
                <w:rStyle w:val="Znakapoznpodarou"/>
                <w:b/>
                <w:sz w:val="24"/>
                <w:szCs w:val="24"/>
              </w:rPr>
              <w:footnoteReference w:id="25"/>
            </w:r>
          </w:p>
        </w:tc>
        <w:tc>
          <w:tcPr>
            <w:tcW w:w="1570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30DD02BE" w:rsidR="00544238" w:rsidRPr="002930DD" w:rsidRDefault="00544238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2930DD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544238" w:rsidRPr="002930DD" w:rsidRDefault="00544238" w:rsidP="00B7049E">
            <w:pPr>
              <w:ind w:left="181"/>
              <w:jc w:val="both"/>
              <w:rPr>
                <w:bCs/>
              </w:rPr>
            </w:pPr>
            <w:r w:rsidRPr="002930DD">
              <w:rPr>
                <w:bCs/>
              </w:rPr>
              <w:t xml:space="preserve">(1 – nejnižší, </w:t>
            </w:r>
            <w:r w:rsidRPr="002930DD">
              <w:rPr>
                <w:bCs/>
              </w:rPr>
              <w:br/>
              <w:t>až 5 – nejvyšší)</w:t>
            </w:r>
          </w:p>
        </w:tc>
        <w:tc>
          <w:tcPr>
            <w:tcW w:w="213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544238" w:rsidRPr="002930DD" w:rsidRDefault="00544238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2930DD">
              <w:rPr>
                <w:bCs/>
                <w:sz w:val="24"/>
                <w:szCs w:val="24"/>
              </w:rPr>
              <w:t xml:space="preserve">Pravděpodobnost /četnost výskytu </w:t>
            </w:r>
            <w:r w:rsidRPr="002930DD">
              <w:rPr>
                <w:bCs/>
              </w:rPr>
              <w:t>(1 téměř vyloučená, až 5 – téměř jistá)</w:t>
            </w:r>
          </w:p>
        </w:tc>
        <w:tc>
          <w:tcPr>
            <w:tcW w:w="462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544238" w:rsidRPr="002930DD" w:rsidRDefault="00544238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2930DD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544238" w:rsidRPr="002930DD" w14:paraId="0570FD12" w14:textId="77777777" w:rsidTr="006931C2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75F6503C" w14:textId="212105AE" w:rsidR="00544238" w:rsidRPr="002930DD" w:rsidRDefault="00544238" w:rsidP="006931C2">
            <w:pPr>
              <w:ind w:left="181"/>
              <w:rPr>
                <w:b/>
              </w:rPr>
            </w:pPr>
            <w:r w:rsidRPr="002930DD">
              <w:rPr>
                <w:b/>
              </w:rPr>
              <w:t>Technická rizika</w:t>
            </w:r>
          </w:p>
        </w:tc>
      </w:tr>
      <w:tr w:rsidR="00544238" w:rsidRPr="002930DD" w14:paraId="0DA7B185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AA944F9" w14:textId="65A8E065" w:rsidR="00544238" w:rsidRPr="002930DD" w:rsidRDefault="00544238" w:rsidP="00B7049E">
            <w:pPr>
              <w:ind w:left="181"/>
            </w:pPr>
            <w:r w:rsidRPr="002930DD">
              <w:t>Nedostatky v projektové dokumentaci</w:t>
            </w:r>
          </w:p>
        </w:tc>
        <w:tc>
          <w:tcPr>
            <w:tcW w:w="1693" w:type="dxa"/>
          </w:tcPr>
          <w:p w14:paraId="3EED3DA0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2AC7EF75" w14:textId="584A8C1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33A1DAA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7790EB81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4774194B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5520651" w14:textId="77777777" w:rsidR="00544238" w:rsidRPr="002930DD" w:rsidRDefault="00544238" w:rsidP="00B7049E">
            <w:pPr>
              <w:ind w:left="181"/>
            </w:pPr>
            <w:r w:rsidRPr="002930DD">
              <w:t>Dodatečné změny požadavků investora</w:t>
            </w:r>
          </w:p>
        </w:tc>
        <w:tc>
          <w:tcPr>
            <w:tcW w:w="1693" w:type="dxa"/>
          </w:tcPr>
          <w:p w14:paraId="7EAE52DC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6C94ACF" w14:textId="2E61F2DA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347CAEE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0440DD3D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268002D2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BFB2B8F" w14:textId="77777777" w:rsidR="00544238" w:rsidRPr="002930DD" w:rsidRDefault="00544238" w:rsidP="00B7049E">
            <w:pPr>
              <w:ind w:left="181"/>
            </w:pPr>
            <w:r w:rsidRPr="002930DD">
              <w:t>Nedostatečná koordinace stavebních prací</w:t>
            </w:r>
          </w:p>
        </w:tc>
        <w:tc>
          <w:tcPr>
            <w:tcW w:w="1693" w:type="dxa"/>
          </w:tcPr>
          <w:p w14:paraId="220ED934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DC2FA91" w14:textId="00ADAE92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C1382EA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39216C2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4088D466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7F8ECD0" w14:textId="77777777" w:rsidR="00544238" w:rsidRPr="002930DD" w:rsidRDefault="00544238" w:rsidP="00B7049E">
            <w:pPr>
              <w:ind w:left="181"/>
            </w:pPr>
            <w:r w:rsidRPr="002930DD">
              <w:t>Výběr nekvalitního dodavatele</w:t>
            </w:r>
          </w:p>
        </w:tc>
        <w:tc>
          <w:tcPr>
            <w:tcW w:w="1693" w:type="dxa"/>
          </w:tcPr>
          <w:p w14:paraId="195A2097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43A195B8" w14:textId="2EAF6248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8F9897D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081C4B7E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2C39B9E3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C492CA9" w14:textId="77777777" w:rsidR="00544238" w:rsidRPr="002930DD" w:rsidRDefault="00544238" w:rsidP="00B7049E">
            <w:pPr>
              <w:ind w:left="181"/>
            </w:pPr>
            <w:r w:rsidRPr="002930DD">
              <w:t>Nedodržené termínu realizace</w:t>
            </w:r>
          </w:p>
        </w:tc>
        <w:tc>
          <w:tcPr>
            <w:tcW w:w="1693" w:type="dxa"/>
          </w:tcPr>
          <w:p w14:paraId="06C02302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E4346E7" w14:textId="31A0F412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6040141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12B105D7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09318E51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D9CF675" w14:textId="41F9EE26" w:rsidR="00544238" w:rsidRPr="002930DD" w:rsidRDefault="00544238" w:rsidP="00B7049E">
            <w:pPr>
              <w:ind w:left="181"/>
            </w:pPr>
            <w:proofErr w:type="gramStart"/>
            <w:r w:rsidRPr="002930DD">
              <w:lastRenderedPageBreak/>
              <w:t>Živelní</w:t>
            </w:r>
            <w:proofErr w:type="gramEnd"/>
            <w:r w:rsidRPr="002930DD">
              <w:t xml:space="preserve"> pohromy</w:t>
            </w:r>
          </w:p>
        </w:tc>
        <w:tc>
          <w:tcPr>
            <w:tcW w:w="1693" w:type="dxa"/>
          </w:tcPr>
          <w:p w14:paraId="1FB8508E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49A7BACC" w14:textId="140BB1FF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2B60B36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CD8EE0F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46928EBB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D2D7D3C" w14:textId="77777777" w:rsidR="00544238" w:rsidRPr="002930DD" w:rsidRDefault="00544238" w:rsidP="00B7049E">
            <w:pPr>
              <w:ind w:left="181"/>
            </w:pPr>
            <w:r w:rsidRPr="002930DD">
              <w:t>Zvýšení cen vstupů</w:t>
            </w:r>
          </w:p>
        </w:tc>
        <w:tc>
          <w:tcPr>
            <w:tcW w:w="1693" w:type="dxa"/>
          </w:tcPr>
          <w:p w14:paraId="2C2CA986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52A4F65" w14:textId="7CF7094C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334C569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3A862051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17953300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F7A6476" w14:textId="77777777" w:rsidR="00544238" w:rsidRPr="002930DD" w:rsidRDefault="00544238" w:rsidP="00B7049E">
            <w:pPr>
              <w:ind w:left="181"/>
            </w:pPr>
            <w:r w:rsidRPr="002930DD">
              <w:t>Nekvalitní projektový tým</w:t>
            </w:r>
          </w:p>
        </w:tc>
        <w:tc>
          <w:tcPr>
            <w:tcW w:w="1693" w:type="dxa"/>
          </w:tcPr>
          <w:p w14:paraId="1857E5F5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156CFC7B" w14:textId="4870541E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11EA6AB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FECB97F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4C0C8DE2" w14:textId="77777777" w:rsidTr="006931C2">
        <w:trPr>
          <w:trHeight w:val="601"/>
        </w:trPr>
        <w:tc>
          <w:tcPr>
            <w:tcW w:w="3268" w:type="dxa"/>
            <w:noWrap/>
            <w:vAlign w:val="center"/>
          </w:tcPr>
          <w:p w14:paraId="6808B412" w14:textId="6C84076B" w:rsidR="00544238" w:rsidRPr="002930DD" w:rsidRDefault="00544238" w:rsidP="00B7049E">
            <w:pPr>
              <w:ind w:left="181"/>
            </w:pPr>
            <w:r w:rsidRPr="002930DD">
              <w:t>Nedostatek materiálu na trhu</w:t>
            </w:r>
          </w:p>
        </w:tc>
        <w:tc>
          <w:tcPr>
            <w:tcW w:w="1693" w:type="dxa"/>
          </w:tcPr>
          <w:p w14:paraId="2EA046D2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30F10B21" w14:textId="7F1DA06C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A44BCBE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2A099101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0C939176" w14:textId="77777777" w:rsidTr="006931C2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544238" w:rsidRPr="002930DD" w:rsidRDefault="00544238" w:rsidP="00B7049E">
            <w:pPr>
              <w:ind w:left="181"/>
            </w:pPr>
          </w:p>
        </w:tc>
        <w:tc>
          <w:tcPr>
            <w:tcW w:w="1693" w:type="dxa"/>
            <w:tcBorders>
              <w:bottom w:val="single" w:sz="2" w:space="0" w:color="auto"/>
            </w:tcBorders>
          </w:tcPr>
          <w:p w14:paraId="37470A63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0D3EDC46" w14:textId="55C9BC3B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7B28D727" w14:textId="77777777" w:rsidTr="006931C2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1440206E" w14:textId="3B664178" w:rsidR="00544238" w:rsidRPr="002930DD" w:rsidRDefault="00544238" w:rsidP="00544238">
            <w:pPr>
              <w:ind w:left="181"/>
              <w:rPr>
                <w:b/>
              </w:rPr>
            </w:pPr>
            <w:r w:rsidRPr="002930DD">
              <w:rPr>
                <w:b/>
              </w:rPr>
              <w:t>Finanční rizika</w:t>
            </w:r>
          </w:p>
        </w:tc>
      </w:tr>
      <w:tr w:rsidR="00544238" w:rsidRPr="002930DD" w14:paraId="6D0B7B42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8D2E009" w14:textId="77777777" w:rsidR="00544238" w:rsidRPr="002930DD" w:rsidRDefault="00544238" w:rsidP="00B7049E">
            <w:pPr>
              <w:ind w:left="181"/>
            </w:pPr>
            <w:r w:rsidRPr="002930DD">
              <w:t>Neobdržení dotace</w:t>
            </w:r>
          </w:p>
        </w:tc>
        <w:tc>
          <w:tcPr>
            <w:tcW w:w="1693" w:type="dxa"/>
          </w:tcPr>
          <w:p w14:paraId="34E3786C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CE9B69F" w14:textId="2A4BB174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D0FED8B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718CA08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27601F4D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C847175" w14:textId="28758C12" w:rsidR="00544238" w:rsidRPr="002930DD" w:rsidRDefault="00544238" w:rsidP="00B7049E">
            <w:pPr>
              <w:ind w:left="181"/>
            </w:pPr>
            <w:r w:rsidRPr="002930DD">
              <w:t>Nedostatek finančních prostředků na předfinancování a v průběhu realizace projektu, neočekávané zvýšení cen v průběhu realizace</w:t>
            </w:r>
          </w:p>
        </w:tc>
        <w:tc>
          <w:tcPr>
            <w:tcW w:w="1693" w:type="dxa"/>
          </w:tcPr>
          <w:p w14:paraId="4017FF1D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300197A8" w14:textId="158F9370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823CF23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20CE5A04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30C6A700" w14:textId="77777777" w:rsidTr="006931C2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544238" w:rsidRPr="002930DD" w:rsidRDefault="00544238" w:rsidP="00B7049E">
            <w:pPr>
              <w:ind w:left="181"/>
            </w:pPr>
            <w:r w:rsidRPr="002930DD">
              <w:t xml:space="preserve">Negativní cash </w:t>
            </w:r>
            <w:proofErr w:type="spellStart"/>
            <w:r w:rsidRPr="002930DD">
              <w:t>flow</w:t>
            </w:r>
            <w:proofErr w:type="spellEnd"/>
            <w:r w:rsidRPr="002930DD">
              <w:t xml:space="preserve"> v některém </w:t>
            </w:r>
            <w:r w:rsidRPr="002930DD">
              <w:br/>
              <w:t>z období</w:t>
            </w:r>
          </w:p>
        </w:tc>
        <w:tc>
          <w:tcPr>
            <w:tcW w:w="1693" w:type="dxa"/>
            <w:tcBorders>
              <w:bottom w:val="single" w:sz="2" w:space="0" w:color="auto"/>
            </w:tcBorders>
          </w:tcPr>
          <w:p w14:paraId="463A3411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3A2C3B0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6235C199" w14:textId="77777777" w:rsidTr="006931C2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50017015" w14:textId="41EC5734" w:rsidR="00544238" w:rsidRPr="002930DD" w:rsidRDefault="00544238" w:rsidP="00544238">
            <w:pPr>
              <w:ind w:left="181"/>
              <w:rPr>
                <w:b/>
              </w:rPr>
            </w:pPr>
            <w:r w:rsidRPr="002930DD">
              <w:rPr>
                <w:b/>
              </w:rPr>
              <w:t>Právní rizika a rizika nedodržení podmínek</w:t>
            </w:r>
          </w:p>
        </w:tc>
      </w:tr>
      <w:tr w:rsidR="00544238" w:rsidRPr="002930DD" w14:paraId="6226C675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35100F8" w14:textId="77777777" w:rsidR="00544238" w:rsidRPr="002930DD" w:rsidRDefault="00544238" w:rsidP="00B7049E">
            <w:pPr>
              <w:ind w:left="181"/>
            </w:pPr>
            <w:r w:rsidRPr="002930DD">
              <w:t>Nedodržení pokynů pro zadávání VZ</w:t>
            </w:r>
          </w:p>
        </w:tc>
        <w:tc>
          <w:tcPr>
            <w:tcW w:w="1693" w:type="dxa"/>
          </w:tcPr>
          <w:p w14:paraId="2F60F15E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159F03A3" w14:textId="28646AC6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05B3A04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16CD6EF7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20014E8B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4985059" w14:textId="6AD364A9" w:rsidR="00544238" w:rsidRPr="002930DD" w:rsidRDefault="00544238" w:rsidP="00B7049E">
            <w:pPr>
              <w:ind w:left="181"/>
            </w:pPr>
            <w:r w:rsidRPr="002930DD">
              <w:t>Nedodržení podmínek právního aktu</w:t>
            </w:r>
          </w:p>
        </w:tc>
        <w:tc>
          <w:tcPr>
            <w:tcW w:w="1693" w:type="dxa"/>
          </w:tcPr>
          <w:p w14:paraId="047D6A3F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24F11A4" w14:textId="351868E8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E6499F9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44738D52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1840398A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D2EF679" w14:textId="77777777" w:rsidR="00544238" w:rsidRPr="002930DD" w:rsidRDefault="00544238" w:rsidP="00B7049E">
            <w:pPr>
              <w:ind w:left="181"/>
            </w:pPr>
            <w:r w:rsidRPr="002930DD">
              <w:t>Nedodržení právních norem ČR, EU</w:t>
            </w:r>
          </w:p>
        </w:tc>
        <w:tc>
          <w:tcPr>
            <w:tcW w:w="1693" w:type="dxa"/>
          </w:tcPr>
          <w:p w14:paraId="6DF05E33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3DB260D7" w14:textId="5A619DD2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F39ECB2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6C3A6BA3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433F16CA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2EC1735" w14:textId="77777777" w:rsidR="00544238" w:rsidRPr="002930DD" w:rsidRDefault="00544238" w:rsidP="00B7049E">
            <w:pPr>
              <w:ind w:left="181"/>
            </w:pPr>
            <w:r w:rsidRPr="002930DD">
              <w:lastRenderedPageBreak/>
              <w:t>Nevyřešené vlastnické vztahy</w:t>
            </w:r>
          </w:p>
        </w:tc>
        <w:tc>
          <w:tcPr>
            <w:tcW w:w="1693" w:type="dxa"/>
          </w:tcPr>
          <w:p w14:paraId="66B96C60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66432F4F" w14:textId="395AAD5C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7AC8A2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136FCE03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217E94A9" w14:textId="77777777" w:rsidTr="006931C2">
        <w:trPr>
          <w:trHeight w:val="601"/>
        </w:trPr>
        <w:tc>
          <w:tcPr>
            <w:tcW w:w="3268" w:type="dxa"/>
            <w:noWrap/>
            <w:vAlign w:val="center"/>
          </w:tcPr>
          <w:p w14:paraId="09377008" w14:textId="7252E7DE" w:rsidR="00544238" w:rsidRPr="002930DD" w:rsidRDefault="00544238" w:rsidP="00B7049E">
            <w:pPr>
              <w:ind w:left="181"/>
            </w:pPr>
            <w:r w:rsidRPr="002930DD">
              <w:t>Porušení zákona o střetu zájmů</w:t>
            </w:r>
          </w:p>
        </w:tc>
        <w:tc>
          <w:tcPr>
            <w:tcW w:w="1693" w:type="dxa"/>
          </w:tcPr>
          <w:p w14:paraId="20E1E3A9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2ED19FAD" w14:textId="727F836D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E76F3D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5BA34443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73E82D83" w14:textId="77777777" w:rsidTr="006931C2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544238" w:rsidRPr="002930DD" w:rsidRDefault="00544238" w:rsidP="00B7049E">
            <w:pPr>
              <w:ind w:left="181"/>
            </w:pPr>
            <w:r w:rsidRPr="002930DD">
              <w:t>Nedodržení principů DNSH</w:t>
            </w:r>
          </w:p>
        </w:tc>
        <w:tc>
          <w:tcPr>
            <w:tcW w:w="1693" w:type="dxa"/>
            <w:tcBorders>
              <w:bottom w:val="single" w:sz="2" w:space="0" w:color="auto"/>
            </w:tcBorders>
          </w:tcPr>
          <w:p w14:paraId="13723C0B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05A593C0" w14:textId="14E79600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5783BC7F" w14:textId="77777777" w:rsidTr="006931C2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544238" w:rsidRPr="002930DD" w:rsidRDefault="00544238" w:rsidP="00B7049E">
            <w:pPr>
              <w:ind w:left="181"/>
            </w:pPr>
            <w:r w:rsidRPr="002930DD">
              <w:t>Nedodržení opatření RED FLAGS</w:t>
            </w:r>
          </w:p>
        </w:tc>
        <w:tc>
          <w:tcPr>
            <w:tcW w:w="1693" w:type="dxa"/>
            <w:tcBorders>
              <w:bottom w:val="single" w:sz="2" w:space="0" w:color="auto"/>
            </w:tcBorders>
          </w:tcPr>
          <w:p w14:paraId="71D2CA3E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tcBorders>
              <w:bottom w:val="single" w:sz="2" w:space="0" w:color="auto"/>
            </w:tcBorders>
            <w:noWrap/>
            <w:vAlign w:val="center"/>
          </w:tcPr>
          <w:p w14:paraId="2C33AD75" w14:textId="207634C2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6EFA0F62" w14:textId="77777777" w:rsidTr="006931C2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  <w:vAlign w:val="center"/>
          </w:tcPr>
          <w:p w14:paraId="73E33876" w14:textId="3EA5AF93" w:rsidR="00544238" w:rsidRPr="002930DD" w:rsidRDefault="00544238" w:rsidP="00544238">
            <w:pPr>
              <w:ind w:left="181"/>
              <w:rPr>
                <w:b/>
              </w:rPr>
            </w:pPr>
            <w:r w:rsidRPr="002930DD">
              <w:rPr>
                <w:b/>
              </w:rPr>
              <w:t>Provozní rizika</w:t>
            </w:r>
          </w:p>
        </w:tc>
      </w:tr>
      <w:tr w:rsidR="00544238" w:rsidRPr="002930DD" w14:paraId="0D26C89D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A2D2102" w14:textId="77777777" w:rsidR="00544238" w:rsidRPr="002930DD" w:rsidRDefault="00544238" w:rsidP="00B7049E">
            <w:pPr>
              <w:ind w:left="181"/>
            </w:pPr>
            <w:r w:rsidRPr="002930DD">
              <w:t>Nedostatek poptávky po službách nebo výrobcích</w:t>
            </w:r>
          </w:p>
        </w:tc>
        <w:tc>
          <w:tcPr>
            <w:tcW w:w="1693" w:type="dxa"/>
          </w:tcPr>
          <w:p w14:paraId="7F433CD3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00580DB1" w14:textId="35AB14A1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D11E91C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4328BEA6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72A08BAF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23EAEE80" w14:textId="1DDA9F70" w:rsidR="00544238" w:rsidRPr="002930DD" w:rsidRDefault="00544238" w:rsidP="00B7049E">
            <w:pPr>
              <w:ind w:left="181"/>
            </w:pPr>
            <w:r w:rsidRPr="002930DD">
              <w:t>Nedostupná kvalitní pracovní síla v době udržitelnosti</w:t>
            </w:r>
          </w:p>
        </w:tc>
        <w:tc>
          <w:tcPr>
            <w:tcW w:w="1693" w:type="dxa"/>
          </w:tcPr>
          <w:p w14:paraId="6DD03B29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06CC7893" w14:textId="518170C6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D3A4B3C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70652099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6A7AAA47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41BAD64" w14:textId="77777777" w:rsidR="00544238" w:rsidRPr="002930DD" w:rsidRDefault="00544238" w:rsidP="00B7049E">
            <w:pPr>
              <w:ind w:left="181"/>
            </w:pPr>
            <w:r w:rsidRPr="002930DD">
              <w:t>Nenaplnění partnerských, dodavatelsko-odběratelských smluv</w:t>
            </w:r>
          </w:p>
        </w:tc>
        <w:tc>
          <w:tcPr>
            <w:tcW w:w="1693" w:type="dxa"/>
          </w:tcPr>
          <w:p w14:paraId="40C9FDD4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04D78FB4" w14:textId="687A8EED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CB08C9C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7C0F1A8E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7495E707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EE346D2" w14:textId="77777777" w:rsidR="00544238" w:rsidRPr="002930DD" w:rsidRDefault="00544238" w:rsidP="00B7049E">
            <w:pPr>
              <w:ind w:left="181"/>
            </w:pPr>
            <w:r w:rsidRPr="002930DD">
              <w:t>Nedodržení monitorovacích indikátorů</w:t>
            </w:r>
          </w:p>
        </w:tc>
        <w:tc>
          <w:tcPr>
            <w:tcW w:w="1693" w:type="dxa"/>
          </w:tcPr>
          <w:p w14:paraId="59DBDDE1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7020EF1B" w14:textId="201B7ECA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81D2B9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217DDD0C" w14:textId="77777777" w:rsidR="00544238" w:rsidRPr="002930DD" w:rsidRDefault="00544238" w:rsidP="00B7049E">
            <w:pPr>
              <w:ind w:left="181"/>
              <w:jc w:val="both"/>
            </w:pPr>
          </w:p>
        </w:tc>
      </w:tr>
      <w:tr w:rsidR="00544238" w:rsidRPr="002930DD" w14:paraId="1F3FAE9F" w14:textId="77777777" w:rsidTr="006931C2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5CCF74C" w14:textId="52FAE939" w:rsidR="00544238" w:rsidRPr="002930DD" w:rsidRDefault="00544238" w:rsidP="00B7049E">
            <w:pPr>
              <w:ind w:left="181"/>
            </w:pPr>
            <w:r w:rsidRPr="002930DD">
              <w:t>Nedostatek finančních prostředků v provozní fázi projektu</w:t>
            </w:r>
          </w:p>
        </w:tc>
        <w:tc>
          <w:tcPr>
            <w:tcW w:w="1693" w:type="dxa"/>
          </w:tcPr>
          <w:p w14:paraId="27491258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1570" w:type="dxa"/>
            <w:noWrap/>
            <w:vAlign w:val="center"/>
          </w:tcPr>
          <w:p w14:paraId="1337ECEA" w14:textId="62DBDA0D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388795D" w14:textId="77777777" w:rsidR="00544238" w:rsidRPr="002930DD" w:rsidRDefault="00544238" w:rsidP="00B7049E">
            <w:pPr>
              <w:ind w:left="181"/>
              <w:jc w:val="both"/>
            </w:pPr>
          </w:p>
        </w:tc>
        <w:tc>
          <w:tcPr>
            <w:tcW w:w="4627" w:type="dxa"/>
            <w:noWrap/>
            <w:vAlign w:val="center"/>
          </w:tcPr>
          <w:p w14:paraId="05A4D302" w14:textId="77777777" w:rsidR="00544238" w:rsidRPr="002930DD" w:rsidRDefault="00544238" w:rsidP="00B7049E">
            <w:pPr>
              <w:ind w:left="181"/>
              <w:jc w:val="both"/>
            </w:pPr>
          </w:p>
        </w:tc>
      </w:tr>
    </w:tbl>
    <w:p w14:paraId="43903585" w14:textId="533ED3ED" w:rsidR="005211DB" w:rsidRPr="002930DD" w:rsidRDefault="006E5C82" w:rsidP="00AB05F9">
      <w:pPr>
        <w:pStyle w:val="Nadpis1"/>
        <w:numPr>
          <w:ilvl w:val="0"/>
          <w:numId w:val="4"/>
        </w:numPr>
        <w:jc w:val="both"/>
      </w:pPr>
      <w:bookmarkStart w:id="51" w:name="_Toc182312051"/>
      <w:r w:rsidRPr="002930DD">
        <w:rPr>
          <w:caps/>
        </w:rPr>
        <w:t>udržitelnost</w:t>
      </w:r>
      <w:bookmarkEnd w:id="5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2930DD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2930DD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2930DD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2930DD">
              <w:rPr>
                <w:sz w:val="24"/>
                <w:szCs w:val="24"/>
              </w:rPr>
              <w:t>(</w:t>
            </w:r>
            <w:r w:rsidR="00CF1F4F" w:rsidRPr="002930DD">
              <w:rPr>
                <w:sz w:val="24"/>
                <w:szCs w:val="24"/>
              </w:rPr>
              <w:t xml:space="preserve">tzn. </w:t>
            </w:r>
            <w:r w:rsidR="008B33E2" w:rsidRPr="002930DD">
              <w:rPr>
                <w:sz w:val="24"/>
                <w:szCs w:val="24"/>
              </w:rPr>
              <w:t xml:space="preserve">po ukončení realizace projektu, </w:t>
            </w:r>
            <w:r w:rsidRPr="002930DD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2930DD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2930DD" w:rsidRDefault="00B335BD" w:rsidP="00A74A3A">
            <w:r w:rsidRPr="002930DD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2930DD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2930DD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2930DD" w:rsidRDefault="00B335BD" w:rsidP="00A74A3A">
            <w:r w:rsidRPr="002930DD">
              <w:lastRenderedPageBreak/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2930DD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2930DD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2930DD" w:rsidRDefault="00B335BD" w:rsidP="00A74A3A">
            <w:r w:rsidRPr="002930DD">
              <w:t>F</w:t>
            </w:r>
            <w:r w:rsidR="00613950" w:rsidRPr="002930DD">
              <w:t>inanční</w:t>
            </w:r>
            <w:r w:rsidR="000102AF" w:rsidRPr="002930DD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295338EC" w:rsidR="00613950" w:rsidRPr="002930DD" w:rsidRDefault="00974C53" w:rsidP="00A74A3A">
            <w:pPr>
              <w:rPr>
                <w:i/>
                <w:iCs/>
                <w:sz w:val="24"/>
                <w:szCs w:val="24"/>
              </w:rPr>
            </w:pPr>
            <w:r w:rsidRPr="002930DD">
              <w:rPr>
                <w:i/>
                <w:iCs/>
              </w:rPr>
              <w:t xml:space="preserve">Popis </w:t>
            </w:r>
            <w:r w:rsidR="00796478" w:rsidRPr="002930DD">
              <w:rPr>
                <w:i/>
                <w:iCs/>
              </w:rPr>
              <w:t>zajištění financování v</w:t>
            </w:r>
            <w:r w:rsidR="00DE1572" w:rsidRPr="002930DD">
              <w:rPr>
                <w:i/>
                <w:iCs/>
              </w:rPr>
              <w:t xml:space="preserve"> době</w:t>
            </w:r>
            <w:r w:rsidR="00796478" w:rsidRPr="002930DD">
              <w:rPr>
                <w:i/>
                <w:iCs/>
              </w:rPr>
              <w:t> udržitelnosti.</w:t>
            </w:r>
          </w:p>
        </w:tc>
      </w:tr>
      <w:tr w:rsidR="00E61F4F" w:rsidRPr="002930DD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Pr="002930DD" w:rsidRDefault="00E61F4F" w:rsidP="00A74A3A">
            <w:r w:rsidRPr="002930DD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 w:rsidRPr="002930DD">
              <w:rPr>
                <w:rFonts w:cstheme="minorHAnsi"/>
              </w:rPr>
              <w:t>na</w:t>
            </w:r>
            <w:r w:rsidRPr="002930DD">
              <w:rPr>
                <w:rFonts w:cstheme="minorHAnsi"/>
              </w:rPr>
              <w:t xml:space="preserve"> provoz </w:t>
            </w:r>
            <w:r w:rsidR="0093414C" w:rsidRPr="002930DD">
              <w:rPr>
                <w:rFonts w:cstheme="minorHAnsi"/>
              </w:rPr>
              <w:t xml:space="preserve">služby </w:t>
            </w:r>
            <w:r w:rsidRPr="002930DD">
              <w:rPr>
                <w:rFonts w:cstheme="minorHAnsi"/>
              </w:rPr>
              <w:t>poskytována</w:t>
            </w:r>
            <w:r w:rsidR="00A8663D" w:rsidRPr="002930DD">
              <w:rPr>
                <w:rFonts w:cstheme="minorHAnsi"/>
              </w:rPr>
              <w:t xml:space="preserve"> provozní</w:t>
            </w:r>
            <w:r w:rsidRPr="002930DD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2930DD" w:rsidRDefault="0093414C" w:rsidP="00A74A3A">
            <w:pPr>
              <w:rPr>
                <w:i/>
                <w:iCs/>
              </w:rPr>
            </w:pPr>
            <w:r w:rsidRPr="002930DD"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 w:rsidRPr="002930DD">
              <w:rPr>
                <w:i/>
                <w:iCs/>
              </w:rPr>
              <w:t>flow</w:t>
            </w:r>
            <w:proofErr w:type="spellEnd"/>
            <w:r w:rsidRPr="002930DD">
              <w:rPr>
                <w:i/>
                <w:iCs/>
              </w:rPr>
              <w:t xml:space="preserve"> na dobu udržitelnosti.</w:t>
            </w:r>
          </w:p>
        </w:tc>
      </w:tr>
      <w:tr w:rsidR="00613950" w:rsidRPr="002930DD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2930DD" w:rsidRDefault="00B335BD" w:rsidP="00A74A3A">
            <w:r w:rsidRPr="002930DD">
              <w:t>A</w:t>
            </w:r>
            <w:r w:rsidR="00613950" w:rsidRPr="002930DD">
              <w:t>dministrativní</w:t>
            </w:r>
            <w:r w:rsidR="000102AF" w:rsidRPr="002930DD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8BB86E1" w:rsidR="00613950" w:rsidRPr="002930DD" w:rsidRDefault="00974C53" w:rsidP="00A74A3A">
            <w:pPr>
              <w:rPr>
                <w:i/>
                <w:iCs/>
                <w:sz w:val="24"/>
                <w:szCs w:val="24"/>
              </w:rPr>
            </w:pPr>
            <w:r w:rsidRPr="002930DD">
              <w:rPr>
                <w:i/>
                <w:iCs/>
              </w:rPr>
              <w:t>P</w:t>
            </w:r>
            <w:r w:rsidR="00796478" w:rsidRPr="002930DD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2930DD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2930DD" w:rsidRDefault="00B335BD" w:rsidP="00A74A3A">
            <w:r w:rsidRPr="002930DD">
              <w:t>M</w:t>
            </w:r>
            <w:r w:rsidR="008B33E2" w:rsidRPr="002930DD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2930DD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2930DD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2930DD" w:rsidRDefault="00B335BD" w:rsidP="00A74A3A">
            <w:r w:rsidRPr="002930DD">
              <w:t>M</w:t>
            </w:r>
            <w:r w:rsidR="008B33E2" w:rsidRPr="002930DD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2930DD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2930DD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2930DD" w:rsidRDefault="00AC782D" w:rsidP="00A74A3A">
            <w:r w:rsidRPr="002930DD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2930DD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2930DD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7E2126EC" w:rsidR="00E61F4F" w:rsidRPr="002930DD" w:rsidRDefault="00E61F4F" w:rsidP="00A74A3A">
            <w:r w:rsidRPr="002930DD">
              <w:t>Doložení předběžné poptávky klientů po sociální službě poskytované v rámci infrastruktury realizované projektem, která naplní</w:t>
            </w:r>
            <w:r w:rsidR="001232BB" w:rsidRPr="002930DD">
              <w:t xml:space="preserve"> celkové roční</w:t>
            </w:r>
            <w:r w:rsidRPr="002930DD">
              <w:t xml:space="preserve">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2930DD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2930DD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Pr="002930DD" w:rsidRDefault="006C7A60" w:rsidP="00A74A3A">
            <w:r w:rsidRPr="002930DD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2930DD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2930DD" w:rsidRDefault="00B736F1" w:rsidP="00AB05F9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52" w:name="_Toc73346730"/>
      <w:bookmarkStart w:id="53" w:name="_Toc182312052"/>
      <w:r w:rsidRPr="002930DD">
        <w:rPr>
          <w:rFonts w:eastAsiaTheme="minorHAnsi"/>
          <w:caps/>
        </w:rPr>
        <w:lastRenderedPageBreak/>
        <w:t>Výstupy projektu</w:t>
      </w:r>
      <w:bookmarkEnd w:id="52"/>
      <w:bookmarkEnd w:id="5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2930DD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2930DD" w:rsidRDefault="00646ED5" w:rsidP="00646ED5"/>
          <w:p w14:paraId="343EFFDC" w14:textId="77777777" w:rsidR="00646ED5" w:rsidRPr="002930DD" w:rsidRDefault="00646ED5" w:rsidP="00E92A44">
            <w:pPr>
              <w:jc w:val="both"/>
              <w:rPr>
                <w:b/>
                <w:bCs/>
              </w:rPr>
            </w:pPr>
            <w:r w:rsidRPr="002930DD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2930DD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2930DD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Pr="002930DD" w:rsidRDefault="00646ED5" w:rsidP="00646ED5">
            <w:pPr>
              <w:ind w:left="11" w:hanging="11"/>
              <w:jc w:val="both"/>
            </w:pPr>
            <w:r w:rsidRPr="002930DD">
              <w:t>výstupy projektu;</w:t>
            </w:r>
          </w:p>
          <w:p w14:paraId="09D9E821" w14:textId="14EDE1F9" w:rsidR="00E95004" w:rsidRPr="002930DD" w:rsidRDefault="00E95004" w:rsidP="00646ED5">
            <w:pPr>
              <w:ind w:left="11" w:hanging="11"/>
              <w:jc w:val="both"/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2930DD" w:rsidRDefault="00646ED5" w:rsidP="00646ED5">
            <w:pPr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2930DD" w:rsidRDefault="00E95004" w:rsidP="00CC02A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E95004" w:rsidRPr="002930DD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54BEDCE6" w:rsidR="00646ED5" w:rsidRPr="002930DD" w:rsidRDefault="00646ED5" w:rsidP="00646ED5">
            <w:pPr>
              <w:ind w:left="11" w:hanging="11"/>
              <w:jc w:val="both"/>
            </w:pPr>
            <w:r w:rsidRPr="002930DD">
              <w:t>průkazné doložení</w:t>
            </w:r>
            <w:r w:rsidR="00736FEF" w:rsidRPr="002930DD">
              <w:t>, způsob doložení</w:t>
            </w:r>
            <w:r w:rsidRPr="002930DD">
              <w:t xml:space="preserve"> a termín splnění cílů projektu a indikátorů.</w:t>
            </w:r>
          </w:p>
          <w:p w14:paraId="69D4CC5D" w14:textId="4CA3A42E" w:rsidR="00E95004" w:rsidRPr="002930DD" w:rsidRDefault="00E95004" w:rsidP="00646ED5">
            <w:pPr>
              <w:ind w:left="11" w:hanging="11"/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2930DD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Pr="002930DD" w:rsidRDefault="00646ED5" w:rsidP="00646ED5">
            <w:pPr>
              <w:ind w:left="11" w:hanging="11"/>
              <w:jc w:val="both"/>
            </w:pPr>
            <w:r w:rsidRPr="002930DD">
              <w:t>Indikátory:</w:t>
            </w:r>
          </w:p>
          <w:p w14:paraId="1580075F" w14:textId="77777777" w:rsidR="00646ED5" w:rsidRPr="002930DD" w:rsidRDefault="00646ED5" w:rsidP="00646ED5">
            <w:pPr>
              <w:ind w:left="11" w:hanging="11"/>
              <w:jc w:val="both"/>
            </w:pPr>
            <w:r w:rsidRPr="002930DD">
              <w:t xml:space="preserve">stanovení počáteční a cílové hodnoty indikátorů; </w:t>
            </w:r>
          </w:p>
          <w:p w14:paraId="6BA78ADF" w14:textId="77777777" w:rsidR="00646ED5" w:rsidRPr="002930DD" w:rsidRDefault="00646ED5" w:rsidP="00646ED5">
            <w:pPr>
              <w:ind w:left="11" w:hanging="11"/>
              <w:jc w:val="both"/>
            </w:pPr>
            <w:r w:rsidRPr="002930DD">
              <w:t>popis indikátorů a metody jejich měření;</w:t>
            </w:r>
          </w:p>
          <w:p w14:paraId="1587722B" w14:textId="77777777" w:rsidR="00646ED5" w:rsidRPr="002930DD" w:rsidRDefault="00646ED5" w:rsidP="00646ED5">
            <w:pPr>
              <w:ind w:left="11" w:hanging="11"/>
              <w:jc w:val="both"/>
            </w:pPr>
            <w:r w:rsidRPr="002930DD">
              <w:t>vazba indikátorů na cíle projektu a podporované aktivity.</w:t>
            </w:r>
          </w:p>
          <w:p w14:paraId="161F24C8" w14:textId="067CDA10" w:rsidR="00E95004" w:rsidRPr="002930DD" w:rsidRDefault="00E95004" w:rsidP="00CC02A7"/>
        </w:tc>
        <w:tc>
          <w:tcPr>
            <w:tcW w:w="9384" w:type="dxa"/>
            <w:vAlign w:val="center"/>
          </w:tcPr>
          <w:p w14:paraId="43D2DAA8" w14:textId="68F71B31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7BDA4E9" w14:textId="6ADB16BE" w:rsidR="00B736F1" w:rsidRPr="002930DD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:rsidRPr="002930DD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Pr="002930DD" w:rsidRDefault="00646ED5">
            <w:pPr>
              <w:pStyle w:val="Odstavecseseznamem"/>
              <w:ind w:left="0"/>
              <w:jc w:val="center"/>
            </w:pPr>
            <w:r w:rsidRPr="002930DD">
              <w:rPr>
                <w:rFonts w:cstheme="minorHAnsi"/>
                <w:b/>
              </w:rPr>
              <w:t>Název</w:t>
            </w:r>
            <w:r w:rsidR="008E64AE" w:rsidRPr="002930DD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Pr="002930DD" w:rsidRDefault="00646ED5">
            <w:pPr>
              <w:pStyle w:val="Odstavecseseznamem"/>
              <w:ind w:left="0"/>
              <w:jc w:val="center"/>
            </w:pPr>
            <w:r w:rsidRPr="002930DD"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Pr="002930DD" w:rsidRDefault="00646ED5">
            <w:pPr>
              <w:pStyle w:val="Odstavecseseznamem"/>
              <w:ind w:left="0"/>
              <w:jc w:val="center"/>
            </w:pPr>
            <w:r w:rsidRPr="002930DD"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Pr="002930DD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 w:rsidRPr="002930DD"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:rsidRPr="002930DD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6DBD91CA" w:rsidR="00646ED5" w:rsidRPr="002930DD" w:rsidRDefault="005127CA">
            <w:pPr>
              <w:rPr>
                <w:b/>
              </w:rPr>
            </w:pPr>
            <w:r w:rsidRPr="002930DD">
              <w:rPr>
                <w:rFonts w:eastAsia="Times New Roman" w:cstheme="minorHAnsi"/>
                <w:color w:val="000000"/>
              </w:rPr>
              <w:t>Nově realizovaná lůžka v rámci jednoho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Pr="002930DD" w:rsidRDefault="003900DA">
            <w:pPr>
              <w:pStyle w:val="Odstavecseseznamem"/>
              <w:ind w:left="0"/>
              <w:jc w:val="both"/>
            </w:pPr>
            <w:r w:rsidRPr="002930D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Pr="002930DD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Pr="002930DD" w:rsidRDefault="003900DA">
            <w:pPr>
              <w:pStyle w:val="Odstavecseseznamem"/>
              <w:ind w:left="0"/>
              <w:jc w:val="both"/>
            </w:pPr>
            <w:r w:rsidRPr="002930DD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2930DD">
              <w:rPr>
                <w:bCs/>
                <w:i/>
                <w:iCs/>
                <w:sz w:val="20"/>
                <w:szCs w:val="20"/>
              </w:rPr>
              <w:t>způsob</w:t>
            </w:r>
            <w:r w:rsidRPr="002930DD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2930DD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2930DD">
              <w:rPr>
                <w:bCs/>
                <w:i/>
                <w:iCs/>
                <w:sz w:val="20"/>
                <w:szCs w:val="20"/>
              </w:rPr>
              <w:t xml:space="preserve"> hodnoty indikátoru musí odpovídat c</w:t>
            </w:r>
            <w:r w:rsidR="008360C0" w:rsidRPr="002930DD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2930DD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:rsidRPr="002930DD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5EF33E02" w:rsidR="00646ED5" w:rsidRPr="002930DD" w:rsidRDefault="005127CA">
            <w:pPr>
              <w:rPr>
                <w:b/>
              </w:rPr>
            </w:pPr>
            <w:r w:rsidRPr="002930DD">
              <w:rPr>
                <w:rFonts w:eastAsia="Times New Roman"/>
                <w:color w:val="000000"/>
              </w:rPr>
              <w:t>Počet lůžek, u kterých došlo v souvislosti s rekonstrukcí zařízení ke zvýšení materiálně technického standardu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Pr="002930DD" w:rsidRDefault="003900DA">
            <w:pPr>
              <w:pStyle w:val="Odstavecseseznamem"/>
              <w:ind w:left="0"/>
              <w:jc w:val="both"/>
            </w:pPr>
            <w:r w:rsidRPr="002930D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Pr="002930DD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Pr="002930DD" w:rsidRDefault="003900DA">
            <w:pPr>
              <w:pStyle w:val="Odstavecseseznamem"/>
              <w:ind w:left="0"/>
              <w:jc w:val="both"/>
            </w:pPr>
            <w:r w:rsidRPr="002930DD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:rsidRPr="002930DD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2930DD" w:rsidRDefault="003941A7">
            <w:pPr>
              <w:rPr>
                <w:rFonts w:eastAsia="Times New Roman"/>
                <w:color w:val="000000"/>
              </w:rPr>
            </w:pPr>
            <w:r w:rsidRPr="002930DD">
              <w:rPr>
                <w:rFonts w:eastAsia="Times New Roman" w:cstheme="minorHAnsi"/>
                <w:color w:val="000000"/>
              </w:rPr>
              <w:lastRenderedPageBreak/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Pr="002930DD" w:rsidRDefault="003900DA">
            <w:pPr>
              <w:pStyle w:val="Odstavecseseznamem"/>
              <w:ind w:left="0"/>
              <w:jc w:val="both"/>
            </w:pPr>
            <w:r w:rsidRPr="002930D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2930DD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2930DD" w:rsidRDefault="003941A7">
            <w:pPr>
              <w:rPr>
                <w:rFonts w:eastAsia="Times New Roman" w:cstheme="minorHAnsi"/>
                <w:color w:val="000000"/>
              </w:rPr>
            </w:pPr>
            <w:r w:rsidRPr="002930DD">
              <w:rPr>
                <w:rFonts w:eastAsia="Times New Roman" w:cstheme="minorHAnsi"/>
                <w:color w:val="000000"/>
              </w:rPr>
              <w:t>Počet renovací staveb soc.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Pr="002930DD" w:rsidRDefault="003900DA">
            <w:pPr>
              <w:pStyle w:val="Odstavecseseznamem"/>
              <w:ind w:left="0"/>
              <w:jc w:val="both"/>
            </w:pPr>
            <w:r w:rsidRPr="002930D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2930DD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2930DD" w:rsidRDefault="003941A7">
            <w:pPr>
              <w:rPr>
                <w:rFonts w:eastAsia="Times New Roman" w:cstheme="minorHAnsi"/>
                <w:color w:val="000000"/>
              </w:rPr>
            </w:pPr>
            <w:bookmarkStart w:id="54" w:name="_Hlk93919310"/>
            <w:r w:rsidRPr="002930DD">
              <w:rPr>
                <w:rFonts w:eastAsia="Times New Roman" w:cstheme="minorHAnsi"/>
                <w:color w:val="000000"/>
              </w:rPr>
              <w:t>Jiné energeticky účinné renovace staveb soc. infrastruktury, které v průměru nedosáhnou alespoň 30 % úspor primární energie, ani alespoň 30 % snížení přímých a nepřímých skleníkových plynů</w:t>
            </w:r>
            <w:bookmarkEnd w:id="54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Pr="002930DD" w:rsidRDefault="003900DA">
            <w:pPr>
              <w:pStyle w:val="Odstavecseseznamem"/>
              <w:ind w:left="0"/>
              <w:jc w:val="both"/>
            </w:pPr>
            <w:r w:rsidRPr="002930D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2930DD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2930DD" w:rsidRDefault="003941A7">
            <w:pPr>
              <w:rPr>
                <w:rFonts w:eastAsia="Times New Roman" w:cstheme="minorHAnsi"/>
                <w:color w:val="000000"/>
              </w:rPr>
            </w:pPr>
            <w:r w:rsidRPr="002930DD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Pr="002930DD" w:rsidRDefault="003900DA">
            <w:pPr>
              <w:pStyle w:val="Odstavecseseznamem"/>
              <w:ind w:left="0"/>
              <w:jc w:val="both"/>
            </w:pPr>
            <w:r w:rsidRPr="002930D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Pr="002930DD" w:rsidRDefault="003941A7">
            <w:pPr>
              <w:pStyle w:val="Odstavecseseznamem"/>
              <w:ind w:left="0"/>
              <w:jc w:val="both"/>
            </w:pPr>
          </w:p>
        </w:tc>
      </w:tr>
      <w:tr w:rsidR="003941A7" w:rsidRPr="002930DD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2930DD" w:rsidRDefault="003941A7">
            <w:pPr>
              <w:rPr>
                <w:rFonts w:eastAsia="Times New Roman" w:cstheme="minorHAnsi"/>
                <w:color w:val="000000"/>
              </w:rPr>
            </w:pPr>
            <w:r w:rsidRPr="002930DD">
              <w:rPr>
                <w:rFonts w:eastAsia="Times New Roman" w:cstheme="minorHAnsi"/>
              </w:rPr>
              <w:t>Snížení konečné spotřeby energie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17FEB3F5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302E4511" w:rsidR="003941A7" w:rsidRPr="002930DD" w:rsidRDefault="003941A7" w:rsidP="00851674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2BE0" w14:textId="77777777" w:rsidR="003941A7" w:rsidRPr="002930DD" w:rsidRDefault="00851674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2930DD">
              <w:rPr>
                <w:bCs/>
                <w:i/>
                <w:iCs/>
                <w:sz w:val="20"/>
                <w:szCs w:val="20"/>
              </w:rPr>
              <w:t>Cílová hodnota není stanovena, žadatel vyplňuje údaj dle předpokládaného dosaženého snížení konečné spotřeby energie. Údaje čerpá z energetického posudku.</w:t>
            </w:r>
          </w:p>
          <w:p w14:paraId="77F49A37" w14:textId="4C02C905" w:rsidR="007C2C2B" w:rsidRPr="002930DD" w:rsidRDefault="007C2C2B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2930DD">
              <w:rPr>
                <w:i/>
                <w:iCs/>
                <w:sz w:val="20"/>
                <w:szCs w:val="20"/>
              </w:rPr>
              <w:t>Jedná se o hodnotu, která vznikne odečtem předpokládané hodnoty konečné spotřeby energie po realizaci projektu od hodnoty</w:t>
            </w:r>
            <w:r w:rsidRPr="002930DD">
              <w:rPr>
                <w:i/>
                <w:iCs/>
              </w:rPr>
              <w:t xml:space="preserve"> </w:t>
            </w:r>
            <w:r w:rsidRPr="002930DD">
              <w:rPr>
                <w:i/>
                <w:iCs/>
                <w:sz w:val="20"/>
                <w:szCs w:val="20"/>
              </w:rPr>
              <w:t xml:space="preserve">konečné spotřeby energie před realizací projektu. </w:t>
            </w:r>
          </w:p>
        </w:tc>
      </w:tr>
      <w:tr w:rsidR="003941A7" w:rsidRPr="002930DD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2930DD" w:rsidRDefault="003941A7">
            <w:pPr>
              <w:rPr>
                <w:rFonts w:eastAsia="Times New Roman" w:cstheme="minorHAnsi"/>
              </w:rPr>
            </w:pPr>
            <w:r w:rsidRPr="002930DD">
              <w:rPr>
                <w:rFonts w:cstheme="minorHAnsi"/>
              </w:rPr>
              <w:t>Snížení emisí CO</w:t>
            </w:r>
            <w:r w:rsidRPr="002930DD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214A894F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3941A7" w:rsidRPr="002930DD" w:rsidRDefault="003941A7" w:rsidP="00851674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4C5" w14:textId="77777777" w:rsidR="003941A7" w:rsidRPr="002930DD" w:rsidRDefault="00851674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2930DD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08C08D5A" w14:textId="77777777" w:rsidR="00241380" w:rsidRPr="002930DD" w:rsidRDefault="00241380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74607875" w14:textId="5FFEDC3E" w:rsidR="00241380" w:rsidRPr="002930DD" w:rsidRDefault="00241380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2930DD">
              <w:rPr>
                <w:i/>
                <w:iCs/>
                <w:sz w:val="20"/>
                <w:szCs w:val="20"/>
              </w:rPr>
              <w:lastRenderedPageBreak/>
              <w:t>Jedná se o hodnotu, která vznikne odečtem předpokládané hodnoty emisí CO</w:t>
            </w:r>
            <w:r w:rsidRPr="002930DD">
              <w:rPr>
                <w:i/>
                <w:iCs/>
                <w:sz w:val="20"/>
                <w:szCs w:val="20"/>
                <w:vertAlign w:val="subscript"/>
              </w:rPr>
              <w:t xml:space="preserve">2 </w:t>
            </w:r>
            <w:r w:rsidRPr="002930DD">
              <w:rPr>
                <w:i/>
                <w:iCs/>
                <w:sz w:val="20"/>
                <w:szCs w:val="20"/>
              </w:rPr>
              <w:t>po realizaci projektu od hodnoty emisí CO</w:t>
            </w:r>
            <w:r w:rsidRPr="002930DD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2930DD">
              <w:rPr>
                <w:i/>
                <w:iCs/>
                <w:sz w:val="20"/>
                <w:szCs w:val="20"/>
              </w:rPr>
              <w:t xml:space="preserve"> před realizací projektu.</w:t>
            </w:r>
          </w:p>
        </w:tc>
      </w:tr>
      <w:tr w:rsidR="003941A7" w:rsidRPr="002930DD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2930DD" w:rsidRDefault="003941A7">
            <w:pPr>
              <w:rPr>
                <w:rFonts w:cstheme="minorHAnsi"/>
              </w:rPr>
            </w:pPr>
            <w:r w:rsidRPr="002930DD">
              <w:rPr>
                <w:rFonts w:cstheme="minorHAnsi"/>
              </w:rPr>
              <w:lastRenderedPageBreak/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82643B" w:rsidR="003941A7" w:rsidRPr="002930DD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3941A7" w:rsidRPr="002930DD" w:rsidRDefault="003941A7" w:rsidP="00851674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0113" w14:textId="77777777" w:rsidR="00241380" w:rsidRPr="002930DD" w:rsidRDefault="00851674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2930DD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 dosažené úspory primární energie. Údaje čerpá z energetického posudku.</w:t>
            </w:r>
          </w:p>
          <w:p w14:paraId="4DBD0710" w14:textId="77777777" w:rsidR="00241380" w:rsidRPr="002930DD" w:rsidRDefault="00241380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14:paraId="2A7B4F36" w14:textId="7FBA1D78" w:rsidR="003941A7" w:rsidRPr="002930DD" w:rsidRDefault="00241380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2930DD">
              <w:rPr>
                <w:i/>
                <w:iCs/>
                <w:sz w:val="20"/>
                <w:szCs w:val="20"/>
              </w:rPr>
              <w:t>Jedná se o hodnotu, která vznikne odečtem předpokládané hodnoty primární energie</w:t>
            </w:r>
            <w:r w:rsidRPr="002930DD">
              <w:rPr>
                <w:i/>
                <w:iCs/>
                <w:sz w:val="20"/>
                <w:szCs w:val="20"/>
                <w:vertAlign w:val="subscript"/>
              </w:rPr>
              <w:t xml:space="preserve"> </w:t>
            </w:r>
            <w:r w:rsidRPr="002930DD">
              <w:rPr>
                <w:i/>
                <w:iCs/>
                <w:sz w:val="20"/>
                <w:szCs w:val="20"/>
              </w:rPr>
              <w:t>po realizaci projektu od hodnoty primární energie před realizací projektu.</w:t>
            </w:r>
            <w:r w:rsidR="00851674" w:rsidRPr="002930DD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3D3D806" w14:textId="77777777" w:rsidR="00B736F1" w:rsidRPr="002930DD" w:rsidRDefault="00B736F1" w:rsidP="00AB05F9">
      <w:pPr>
        <w:pStyle w:val="Nadpis1"/>
        <w:numPr>
          <w:ilvl w:val="0"/>
          <w:numId w:val="4"/>
        </w:numPr>
      </w:pPr>
      <w:bookmarkStart w:id="55" w:name="_Toc172277097"/>
      <w:bookmarkStart w:id="56" w:name="_Toc172277135"/>
      <w:bookmarkStart w:id="57" w:name="_Toc73346732"/>
      <w:bookmarkStart w:id="58" w:name="_Toc182312053"/>
      <w:bookmarkEnd w:id="55"/>
      <w:bookmarkEnd w:id="56"/>
      <w:r w:rsidRPr="002930DD">
        <w:t>ANALÝZA ROZVOJE SOCIÁLNÍ SLUŽEB V MÍSTĚ REALIZACE PROJEKTU</w:t>
      </w:r>
      <w:bookmarkEnd w:id="57"/>
      <w:bookmarkEnd w:id="5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2930DD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2930DD" w:rsidRDefault="00E95004" w:rsidP="00CC02A7">
            <w:pPr>
              <w:rPr>
                <w:b/>
                <w:bCs/>
                <w:sz w:val="24"/>
                <w:szCs w:val="24"/>
              </w:rPr>
            </w:pPr>
            <w:r w:rsidRPr="002930D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2930D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2930DD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Pr="002930DD" w:rsidRDefault="004F2AFD" w:rsidP="004F2AFD">
            <w:pPr>
              <w:ind w:left="11"/>
              <w:jc w:val="both"/>
            </w:pPr>
          </w:p>
          <w:p w14:paraId="746F6622" w14:textId="77777777" w:rsidR="004F2AFD" w:rsidRPr="002930DD" w:rsidRDefault="004F2AFD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930DD">
              <w:t>Analýza dostupných sociálních služeb v regionu, kde jsou plánovány služby uváděné v projektu.</w:t>
            </w:r>
          </w:p>
          <w:p w14:paraId="19B869D2" w14:textId="4847824F" w:rsidR="00E95004" w:rsidRPr="002930DD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2930D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2930D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2930DD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Pr="002930DD" w:rsidRDefault="004F2AFD" w:rsidP="00AB05F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930DD"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2930DD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2930DD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Pr="002930D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 w:rsidRPr="002930DD">
              <w:t>Cílový stav v oblasti sociálních služeb po realizaci projektu.</w:t>
            </w:r>
          </w:p>
          <w:p w14:paraId="43ECB00E" w14:textId="048BFC19" w:rsidR="00E95004" w:rsidRPr="002930DD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2930DD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Pr="002930D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 w:rsidRPr="002930DD">
              <w:lastRenderedPageBreak/>
              <w:t>Specifikace služeb, poskytovaných v provozní fázi.</w:t>
            </w:r>
          </w:p>
          <w:p w14:paraId="689B31FB" w14:textId="52160D70" w:rsidR="00E95004" w:rsidRPr="002930DD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2930DD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Pr="002930D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 w:rsidRPr="002930DD">
              <w:t>Cílové skupiny, na které jsou sociální služby zaměřené.</w:t>
            </w:r>
          </w:p>
          <w:p w14:paraId="73DB56B4" w14:textId="330E57B5" w:rsidR="00E95004" w:rsidRPr="002930DD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2930DD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Pr="002930DD" w:rsidRDefault="004F2AFD" w:rsidP="00AB05F9">
            <w:pPr>
              <w:pStyle w:val="Odstavecseseznamem"/>
              <w:numPr>
                <w:ilvl w:val="0"/>
                <w:numId w:val="8"/>
              </w:numPr>
            </w:pPr>
            <w:r w:rsidRPr="002930DD">
              <w:t xml:space="preserve">Komunikační cesty, použité pro nabídku sociálních služeb. </w:t>
            </w:r>
          </w:p>
          <w:p w14:paraId="01F89597" w14:textId="0E4E3641" w:rsidR="00E95004" w:rsidRPr="002930DD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2930DD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Pr="002930DD" w:rsidRDefault="00B736F1" w:rsidP="00B736F1">
      <w:r w:rsidRPr="002930DD">
        <w:br w:type="page"/>
      </w:r>
    </w:p>
    <w:p w14:paraId="53B7694D" w14:textId="77777777" w:rsidR="006C7A60" w:rsidRPr="002930DD" w:rsidRDefault="006C7A60" w:rsidP="00AB05F9">
      <w:pPr>
        <w:pStyle w:val="Nadpis1"/>
        <w:numPr>
          <w:ilvl w:val="0"/>
          <w:numId w:val="4"/>
        </w:numPr>
      </w:pPr>
      <w:bookmarkStart w:id="59" w:name="_Toc98161691"/>
      <w:bookmarkStart w:id="60" w:name="_Toc182312054"/>
      <w:r w:rsidRPr="002930DD">
        <w:lastRenderedPageBreak/>
        <w:t>PŘÍLOHY OSNOVY – vzory</w:t>
      </w:r>
      <w:bookmarkStart w:id="61" w:name="_Hlk93505345"/>
      <w:bookmarkEnd w:id="59"/>
      <w:bookmarkEnd w:id="60"/>
    </w:p>
    <w:bookmarkEnd w:id="61"/>
    <w:p w14:paraId="070A45F7" w14:textId="0274B854" w:rsidR="00E9263E" w:rsidRPr="002930DD" w:rsidRDefault="006C7A60" w:rsidP="00AB05F9">
      <w:pPr>
        <w:pStyle w:val="Odstavecseseznamem"/>
        <w:numPr>
          <w:ilvl w:val="0"/>
          <w:numId w:val="5"/>
        </w:numPr>
      </w:pPr>
      <w:r w:rsidRPr="002930DD">
        <w:t xml:space="preserve">Podrobný strukturovaný rozpočet (Příloha č. </w:t>
      </w:r>
      <w:r w:rsidR="00446225" w:rsidRPr="002930DD">
        <w:t>4</w:t>
      </w:r>
      <w:r w:rsidRPr="002930DD">
        <w:t xml:space="preserve"> SP)</w:t>
      </w:r>
    </w:p>
    <w:p w14:paraId="52D023DD" w14:textId="0AB302FD" w:rsidR="00DA1BA9" w:rsidRPr="002930DD" w:rsidRDefault="00DA1BA9" w:rsidP="00AB05F9">
      <w:pPr>
        <w:pStyle w:val="Odstavecseseznamem"/>
        <w:numPr>
          <w:ilvl w:val="0"/>
          <w:numId w:val="5"/>
        </w:numPr>
      </w:pPr>
      <w:r w:rsidRPr="002930DD">
        <w:t xml:space="preserve">Nezávazný vzor finanční rozvahy provozu </w:t>
      </w:r>
      <w:r w:rsidR="00435923" w:rsidRPr="002930DD">
        <w:t>sociální služby (Příloha č. 5)</w:t>
      </w:r>
    </w:p>
    <w:p w14:paraId="562E6B64" w14:textId="7B20EEB0" w:rsidR="00DA1BA9" w:rsidRPr="002930DD" w:rsidRDefault="00DA1BA9" w:rsidP="00455E7A">
      <w:pPr>
        <w:pStyle w:val="Nadpis2"/>
        <w:pageBreakBefore/>
        <w:numPr>
          <w:ilvl w:val="0"/>
          <w:numId w:val="0"/>
        </w:numPr>
      </w:pPr>
      <w:bookmarkStart w:id="62" w:name="_Toc182312055"/>
      <w:r w:rsidRPr="002930DD">
        <w:lastRenderedPageBreak/>
        <w:t>Příloha č. 5 Studie proveditelnosti: Nezávazný vzor finanční rozvahy provozu soc. služby</w:t>
      </w:r>
      <w:bookmarkEnd w:id="62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2930DD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2930DD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2930DD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2930DD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2930DD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2930DD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2930DD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2930DD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2930DD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majetku </w:t>
            </w: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2930DD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2930DD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0DD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7EF0CC3A" w:rsidR="002168BD" w:rsidRDefault="002168BD">
    <w:pPr>
      <w:pStyle w:val="Zpat"/>
    </w:pPr>
    <w:r>
      <w:t>Verze: 1.</w:t>
    </w:r>
    <w:r w:rsidR="00974C53">
      <w:t>0</w:t>
    </w:r>
  </w:p>
  <w:p w14:paraId="163A9DD0" w14:textId="68FA2A6D" w:rsidR="002168BD" w:rsidRDefault="002168BD">
    <w:pPr>
      <w:pStyle w:val="Zpat"/>
    </w:pPr>
    <w:r w:rsidRPr="00241380">
      <w:t xml:space="preserve">Platnost od: </w:t>
    </w:r>
    <w:r w:rsidR="00241380" w:rsidRPr="00241380">
      <w:t>15</w:t>
    </w:r>
    <w:r w:rsidR="00974C53" w:rsidRPr="00241380">
      <w:t>.</w:t>
    </w:r>
    <w:r w:rsidR="00241380" w:rsidRPr="00241380">
      <w:t>11</w:t>
    </w:r>
    <w:r w:rsidR="00974C53" w:rsidRPr="00241380">
      <w:t>.</w:t>
    </w:r>
    <w:r w:rsidR="00241380" w:rsidRPr="00241380"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537582"/>
      <w:docPartObj>
        <w:docPartGallery w:val="Page Numbers (Bottom of Page)"/>
        <w:docPartUnique/>
      </w:docPartObj>
    </w:sdtPr>
    <w:sdtEndPr/>
    <w:sdtContent>
      <w:p w14:paraId="3FC8D182" w14:textId="77777777" w:rsidR="004C7065" w:rsidRDefault="004C706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A2FDC" w14:textId="77777777" w:rsidR="004C7065" w:rsidRDefault="004C70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6CB7FAA4" w14:textId="5B552585" w:rsidR="009007AF" w:rsidRPr="00AB59D4" w:rsidRDefault="009007AF" w:rsidP="00714D05">
      <w:pPr>
        <w:spacing w:after="0" w:line="240" w:lineRule="auto"/>
        <w:jc w:val="both"/>
        <w:rPr>
          <w:sz w:val="20"/>
          <w:szCs w:val="20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="00714D05">
        <w:t xml:space="preserve"> </w:t>
      </w:r>
      <w:r w:rsidRPr="00714D05">
        <w:rPr>
          <w:rFonts w:eastAsia="Times New Roman"/>
          <w:sz w:val="20"/>
          <w:szCs w:val="20"/>
        </w:rPr>
        <w:t>Malé a střední podniky (MSP) jsou definovány v </w:t>
      </w:r>
      <w:hyperlink r:id="rId1" w:history="1">
        <w:r w:rsidRPr="00714D05">
          <w:rPr>
            <w:rFonts w:eastAsia="Times New Roman"/>
            <w:sz w:val="20"/>
            <w:szCs w:val="20"/>
          </w:rPr>
          <w:t>doporučení EU 2003/361</w:t>
        </w:r>
      </w:hyperlink>
      <w:r w:rsidRPr="00714D05">
        <w:rPr>
          <w:rFonts w:eastAsia="Times New Roman"/>
          <w:sz w:val="20"/>
          <w:szCs w:val="20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3">
    <w:p w14:paraId="025AA3F2" w14:textId="6B0A0B9C" w:rsidR="009007AF" w:rsidRDefault="009007AF">
      <w:pPr>
        <w:pStyle w:val="Textpoznpodarou"/>
      </w:pPr>
      <w:r>
        <w:rPr>
          <w:rStyle w:val="Znakapoznpodarou"/>
        </w:rPr>
        <w:footnoteRef/>
      </w:r>
      <w:r>
        <w:t xml:space="preserve"> Jedná se o prokázání zkušeností s provozováním sociální služby, jíž žadatel doloží odkazem na příslušnou stránku Registru poskytovatelů sociálních služeb (funkční přímý odkaz na jím registrovanou službu – z nějž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>
        <w:rPr>
          <w:rFonts w:eastAsia="Times New Roman"/>
        </w:rPr>
        <w:t>)</w:t>
      </w:r>
      <w:r w:rsidRPr="002168BD">
        <w:rPr>
          <w:rFonts w:eastAsia="Times New Roman"/>
        </w:rPr>
        <w:t>.</w:t>
      </w:r>
    </w:p>
  </w:footnote>
  <w:footnote w:id="4">
    <w:p w14:paraId="2700A921" w14:textId="77777777" w:rsidR="00544238" w:rsidRDefault="00544238" w:rsidP="00544238">
      <w:pPr>
        <w:pStyle w:val="Textpoznpodarou"/>
      </w:pPr>
      <w:r>
        <w:rPr>
          <w:rStyle w:val="Znakapoznpodarou"/>
        </w:rPr>
        <w:footnoteRef/>
      </w:r>
      <w:r>
        <w:t xml:space="preserve"> Toto pole vyplňuje pouze žadatel, typu ÚSC, který převádí výhodu z poskytnuté dotace na vybraného poskytovatele SOHZ. V opačných případech, je toto pole nerelevantní.</w:t>
      </w:r>
    </w:p>
  </w:footnote>
  <w:footnote w:id="5">
    <w:p w14:paraId="766EB561" w14:textId="77777777" w:rsidR="00544238" w:rsidRDefault="00544238" w:rsidP="0054423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6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7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8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9">
    <w:p w14:paraId="53446276" w14:textId="0DA3A18F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</w:t>
      </w:r>
      <w:r w:rsidR="009574CE" w:rsidRPr="009574CE">
        <w:t xml:space="preserve"> </w:t>
      </w:r>
      <w:r w:rsidR="009574CE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10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1">
    <w:p w14:paraId="72D05727" w14:textId="594156AB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</w:t>
      </w:r>
      <w:bookmarkStart w:id="37" w:name="_Hlk167181362"/>
      <w:r w:rsidR="00DA40AB" w:rsidRPr="004F2BF9">
        <w:t>.</w:t>
      </w:r>
      <w:r w:rsidR="00DA40AB">
        <w:t>, případně nad rámec požadavků prováděcí vyhlášky, která tuto vyhlášku nahradí</w:t>
      </w:r>
      <w:bookmarkEnd w:id="37"/>
      <w:r w:rsidRPr="004F2BF9">
        <w:t xml:space="preserve"> </w:t>
      </w:r>
      <w:r>
        <w:t>nebo potřeba pořízení specifických pomůcek a vybavení z důvodu zjištěné a doložené potřeby zařazení většího počtu osob se specifickými požadavky.</w:t>
      </w:r>
    </w:p>
  </w:footnote>
  <w:footnote w:id="12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3">
    <w:p w14:paraId="621CF02B" w14:textId="77777777" w:rsidR="00544238" w:rsidRDefault="00544238" w:rsidP="00544238">
      <w:pPr>
        <w:pStyle w:val="Textpoznpodarou"/>
      </w:pPr>
      <w:r>
        <w:rPr>
          <w:rStyle w:val="Znakapoznpodarou"/>
        </w:rPr>
        <w:footnoteRef/>
      </w:r>
      <w:r>
        <w:t xml:space="preserve"> Jedná se o fázi přípravnou, fázi realizační a fázi udržitelnosti.</w:t>
      </w:r>
    </w:p>
  </w:footnote>
  <w:footnote w:id="14">
    <w:p w14:paraId="00147406" w14:textId="1A7867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42" w:name="_Hlk179361697"/>
      <w:r>
        <w:t>P</w:t>
      </w:r>
      <w:r w:rsidRPr="0095426C">
        <w:t>ovinn</w:t>
      </w:r>
      <w:r>
        <w:t>ou</w:t>
      </w:r>
      <w:r w:rsidRPr="0095426C">
        <w:t xml:space="preserve"> přílohou </w:t>
      </w:r>
      <w:r w:rsidR="00544238">
        <w:t>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</w:t>
      </w:r>
      <w:r w:rsidR="009574CE">
        <w:t>., případně projektová dokumentace odpovídající výše uvedenému vypracovaná dle</w:t>
      </w:r>
      <w:r w:rsidR="000D152C">
        <w:t xml:space="preserve"> </w:t>
      </w:r>
      <w:r w:rsidR="009574CE">
        <w:t>vyhlášky</w:t>
      </w:r>
      <w:r w:rsidR="000D152C">
        <w:t xml:space="preserve"> č.</w:t>
      </w:r>
      <w:r w:rsidR="000D152C" w:rsidRPr="000D152C">
        <w:t xml:space="preserve"> 131/2024 Sb.</w:t>
      </w:r>
      <w:bookmarkEnd w:id="42"/>
    </w:p>
  </w:footnote>
  <w:footnote w:id="15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6">
    <w:p w14:paraId="40494B0E" w14:textId="0A5BEBA1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</w:t>
      </w:r>
      <w:r w:rsidR="00111AC4">
        <w:t>žádosti o podporu</w:t>
      </w:r>
      <w:r w:rsidRPr="003047C1">
        <w:t xml:space="preserve">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7">
    <w:p w14:paraId="3C0F2D08" w14:textId="20C86B93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</w:t>
      </w:r>
      <w:r w:rsidR="00111AC4">
        <w:t>žádosti o podporu</w:t>
      </w:r>
      <w:r w:rsidRPr="003047C1">
        <w:t xml:space="preserve"> je energetický posudek vypracovaný energetickým specialistou</w:t>
      </w:r>
      <w:r w:rsidRPr="004E0B47">
        <w:t xml:space="preserve"> vč. PENB a posouzení tepelné stability</w:t>
      </w:r>
    </w:p>
  </w:footnote>
  <w:footnote w:id="18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9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0">
    <w:p w14:paraId="4CC93469" w14:textId="75BFF024" w:rsidR="009574CE" w:rsidRPr="009D5028" w:rsidRDefault="009574CE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</w:t>
      </w:r>
      <w:r w:rsidR="002F4CD3">
        <w:rPr>
          <w:rFonts w:ascii="Calibri" w:hAnsi="Calibri" w:cs="Calibri"/>
          <w:sz w:val="18"/>
          <w:szCs w:val="18"/>
        </w:rPr>
        <w:t>.</w:t>
      </w:r>
      <w:r w:rsidRPr="00180249">
        <w:rPr>
          <w:rFonts w:ascii="Calibri" w:hAnsi="Calibri" w:cs="Calibri"/>
          <w:sz w:val="18"/>
          <w:szCs w:val="18"/>
        </w:rPr>
        <w:t>.</w:t>
      </w:r>
    </w:p>
  </w:footnote>
  <w:footnote w:id="21">
    <w:p w14:paraId="0AE3A04D" w14:textId="77777777" w:rsidR="009574CE" w:rsidRDefault="009574CE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2">
    <w:p w14:paraId="2D8905E2" w14:textId="00449310" w:rsidR="00AD7177" w:rsidRDefault="00AD71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23">
    <w:p w14:paraId="28E89047" w14:textId="484C3DA4" w:rsidR="00AC4402" w:rsidRPr="00A87665" w:rsidRDefault="00AC4402" w:rsidP="000506AC">
      <w:pPr>
        <w:pStyle w:val="Textpoznpodarou"/>
        <w:rPr>
          <w:sz w:val="18"/>
          <w:szCs w:val="18"/>
        </w:rPr>
      </w:pPr>
      <w:r w:rsidRPr="00A87665">
        <w:rPr>
          <w:rStyle w:val="Znakapoznpodarou"/>
          <w:sz w:val="18"/>
          <w:szCs w:val="18"/>
        </w:rPr>
        <w:footnoteRef/>
      </w:r>
      <w:r w:rsidRPr="00A87665">
        <w:rPr>
          <w:sz w:val="18"/>
          <w:szCs w:val="18"/>
        </w:rPr>
        <w:t xml:space="preserve"> Povinnou přílohou SP je tento plán převedený do grafické podoby s podrobnějším časovým členěním a vyznačením monitorovacích období. V diagramu musí být odlišitelné způsobilé a nezpůsobilé výdaje (identifikované žadatelem).</w:t>
      </w:r>
    </w:p>
  </w:footnote>
  <w:footnote w:id="24">
    <w:p w14:paraId="6C2B82BF" w14:textId="77777777" w:rsidR="00AC4402" w:rsidRPr="00A87665" w:rsidRDefault="00AC4402">
      <w:pPr>
        <w:pStyle w:val="Textpoznpodarou"/>
        <w:rPr>
          <w:sz w:val="18"/>
          <w:szCs w:val="18"/>
        </w:rPr>
      </w:pPr>
      <w:r w:rsidRPr="00A87665">
        <w:rPr>
          <w:rStyle w:val="Znakapoznpodarou"/>
          <w:sz w:val="18"/>
          <w:szCs w:val="18"/>
        </w:rPr>
        <w:footnoteRef/>
      </w:r>
      <w:r w:rsidRPr="00A87665">
        <w:rPr>
          <w:sz w:val="18"/>
          <w:szCs w:val="18"/>
        </w:rPr>
        <w:t xml:space="preserve"> Uvedené</w:t>
      </w:r>
      <w:r w:rsidRPr="00D334E4">
        <w:rPr>
          <w:sz w:val="18"/>
          <w:szCs w:val="18"/>
        </w:rPr>
        <w:t xml:space="preserve"> druhy rizika jsou pouze příkladem, žadatel vyplní tabulku sám.</w:t>
      </w:r>
    </w:p>
  </w:footnote>
  <w:footnote w:id="25">
    <w:p w14:paraId="05A20D20" w14:textId="77777777" w:rsidR="00544238" w:rsidRDefault="00544238" w:rsidP="00544238">
      <w:pPr>
        <w:pStyle w:val="Textpoznpodarou"/>
      </w:pPr>
      <w:r>
        <w:rPr>
          <w:rStyle w:val="Znakapoznpodarou"/>
        </w:rPr>
        <w:footnoteRef/>
      </w:r>
      <w:r>
        <w:t xml:space="preserve"> Jedná se o fázi přípravnou, fázi realizační a fázi udržitelnosti.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2BADAA3A" w:rsidR="00AC4402" w:rsidRPr="009574CE" w:rsidRDefault="009574CE" w:rsidP="009574CE">
    <w:pPr>
      <w:pStyle w:val="Zhlav"/>
    </w:pPr>
    <w:r>
      <w:rPr>
        <w:noProof/>
      </w:rPr>
      <w:drawing>
        <wp:inline distT="0" distB="0" distL="0" distR="0" wp14:anchorId="40684E55" wp14:editId="103514B1">
          <wp:extent cx="5759450" cy="558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95557"/>
      <w:docPartObj>
        <w:docPartGallery w:val="Page Numbers (Top of Page)"/>
        <w:docPartUnique/>
      </w:docPartObj>
    </w:sdtPr>
    <w:sdtEndPr/>
    <w:sdtContent>
      <w:p w14:paraId="52DF2E26" w14:textId="77777777" w:rsidR="00F6716C" w:rsidRDefault="00F6716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FA53ED" w14:textId="77777777" w:rsidR="00F6716C" w:rsidRDefault="00F671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3535">
    <w:abstractNumId w:val="1"/>
  </w:num>
  <w:num w:numId="2" w16cid:durableId="1670789175">
    <w:abstractNumId w:val="10"/>
  </w:num>
  <w:num w:numId="3" w16cid:durableId="433287767">
    <w:abstractNumId w:val="6"/>
  </w:num>
  <w:num w:numId="4" w16cid:durableId="59528048">
    <w:abstractNumId w:val="3"/>
  </w:num>
  <w:num w:numId="5" w16cid:durableId="1130977119">
    <w:abstractNumId w:val="0"/>
  </w:num>
  <w:num w:numId="6" w16cid:durableId="1186552887">
    <w:abstractNumId w:val="8"/>
  </w:num>
  <w:num w:numId="7" w16cid:durableId="1507014497">
    <w:abstractNumId w:val="4"/>
  </w:num>
  <w:num w:numId="8" w16cid:durableId="1923417224">
    <w:abstractNumId w:val="5"/>
  </w:num>
  <w:num w:numId="9" w16cid:durableId="410128072">
    <w:abstractNumId w:val="2"/>
  </w:num>
  <w:num w:numId="10" w16cid:durableId="1337883487">
    <w:abstractNumId w:val="7"/>
  </w:num>
  <w:num w:numId="11" w16cid:durableId="1151673249">
    <w:abstractNumId w:val="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strčil Jan Mgr. (MPSV)">
    <w15:presenceInfo w15:providerId="AD" w15:userId="S::jan.vostrcil@mpsv.cz::c0a61a79-ccca-47f9-b284-b7a5230fb5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19A1"/>
    <w:rsid w:val="000061F9"/>
    <w:rsid w:val="000079A1"/>
    <w:rsid w:val="000102AF"/>
    <w:rsid w:val="00011122"/>
    <w:rsid w:val="00011A94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B73B8"/>
    <w:rsid w:val="000C0979"/>
    <w:rsid w:val="000C73DB"/>
    <w:rsid w:val="000D152C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0063"/>
    <w:rsid w:val="000F19BD"/>
    <w:rsid w:val="000F56B7"/>
    <w:rsid w:val="000F5D2E"/>
    <w:rsid w:val="000F5D39"/>
    <w:rsid w:val="000F6876"/>
    <w:rsid w:val="00102BEA"/>
    <w:rsid w:val="00103EBB"/>
    <w:rsid w:val="0010473A"/>
    <w:rsid w:val="0010622E"/>
    <w:rsid w:val="00106FBD"/>
    <w:rsid w:val="00111AC4"/>
    <w:rsid w:val="00116EFF"/>
    <w:rsid w:val="00122F9F"/>
    <w:rsid w:val="001232BB"/>
    <w:rsid w:val="00126884"/>
    <w:rsid w:val="00127189"/>
    <w:rsid w:val="00127C80"/>
    <w:rsid w:val="00136BFF"/>
    <w:rsid w:val="0014068A"/>
    <w:rsid w:val="00141C5B"/>
    <w:rsid w:val="001436D9"/>
    <w:rsid w:val="00143E11"/>
    <w:rsid w:val="001448A3"/>
    <w:rsid w:val="0014547F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4891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00FE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3C32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1380"/>
    <w:rsid w:val="00243C2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660C2"/>
    <w:rsid w:val="00266324"/>
    <w:rsid w:val="00270DF0"/>
    <w:rsid w:val="002748BB"/>
    <w:rsid w:val="0027681B"/>
    <w:rsid w:val="002774D5"/>
    <w:rsid w:val="002856AA"/>
    <w:rsid w:val="00286C01"/>
    <w:rsid w:val="002928DB"/>
    <w:rsid w:val="00292D21"/>
    <w:rsid w:val="002930DD"/>
    <w:rsid w:val="002A4DEE"/>
    <w:rsid w:val="002B1288"/>
    <w:rsid w:val="002B2264"/>
    <w:rsid w:val="002B36F6"/>
    <w:rsid w:val="002B37F9"/>
    <w:rsid w:val="002B3E7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4CD3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34F5"/>
    <w:rsid w:val="003267F6"/>
    <w:rsid w:val="00330315"/>
    <w:rsid w:val="0033728D"/>
    <w:rsid w:val="003406BA"/>
    <w:rsid w:val="0034188D"/>
    <w:rsid w:val="00344FC7"/>
    <w:rsid w:val="00345415"/>
    <w:rsid w:val="00345E67"/>
    <w:rsid w:val="00351345"/>
    <w:rsid w:val="0035332A"/>
    <w:rsid w:val="0035617F"/>
    <w:rsid w:val="00356E44"/>
    <w:rsid w:val="00362C59"/>
    <w:rsid w:val="003630DC"/>
    <w:rsid w:val="00364C12"/>
    <w:rsid w:val="00381AE7"/>
    <w:rsid w:val="00381C8F"/>
    <w:rsid w:val="00384E3B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533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456"/>
    <w:rsid w:val="00455E7A"/>
    <w:rsid w:val="0046137B"/>
    <w:rsid w:val="00462729"/>
    <w:rsid w:val="00463C40"/>
    <w:rsid w:val="004673E8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6C5E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C7065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0C8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238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38F4"/>
    <w:rsid w:val="005A481F"/>
    <w:rsid w:val="005A5370"/>
    <w:rsid w:val="005A5C2A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5A12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1FF9"/>
    <w:rsid w:val="00666DFE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1C2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21D"/>
    <w:rsid w:val="0070437E"/>
    <w:rsid w:val="0070511C"/>
    <w:rsid w:val="007070D9"/>
    <w:rsid w:val="00712753"/>
    <w:rsid w:val="007127B4"/>
    <w:rsid w:val="00712F30"/>
    <w:rsid w:val="00714D05"/>
    <w:rsid w:val="00715FE0"/>
    <w:rsid w:val="00716CD3"/>
    <w:rsid w:val="007178AA"/>
    <w:rsid w:val="007207D9"/>
    <w:rsid w:val="00722201"/>
    <w:rsid w:val="00722F2E"/>
    <w:rsid w:val="00723357"/>
    <w:rsid w:val="00724B2F"/>
    <w:rsid w:val="0073069D"/>
    <w:rsid w:val="00730F31"/>
    <w:rsid w:val="00734ABD"/>
    <w:rsid w:val="00736FEF"/>
    <w:rsid w:val="00740AA9"/>
    <w:rsid w:val="00744085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2CF9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2C2B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0DA8"/>
    <w:rsid w:val="00844AE1"/>
    <w:rsid w:val="00844F3C"/>
    <w:rsid w:val="00851674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2B56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2A6"/>
    <w:rsid w:val="008D59EE"/>
    <w:rsid w:val="008D5DB2"/>
    <w:rsid w:val="008D6002"/>
    <w:rsid w:val="008D7387"/>
    <w:rsid w:val="008E1273"/>
    <w:rsid w:val="008E20CB"/>
    <w:rsid w:val="008E5C9C"/>
    <w:rsid w:val="008E64AE"/>
    <w:rsid w:val="008F0161"/>
    <w:rsid w:val="008F20B7"/>
    <w:rsid w:val="009007AF"/>
    <w:rsid w:val="00900C2E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4CE"/>
    <w:rsid w:val="00957BA0"/>
    <w:rsid w:val="009606E6"/>
    <w:rsid w:val="0096120D"/>
    <w:rsid w:val="00961249"/>
    <w:rsid w:val="0096165B"/>
    <w:rsid w:val="00963DB7"/>
    <w:rsid w:val="00964210"/>
    <w:rsid w:val="0096682A"/>
    <w:rsid w:val="00971222"/>
    <w:rsid w:val="00971C47"/>
    <w:rsid w:val="00974C53"/>
    <w:rsid w:val="009764ED"/>
    <w:rsid w:val="00976C57"/>
    <w:rsid w:val="00977985"/>
    <w:rsid w:val="00980167"/>
    <w:rsid w:val="00982489"/>
    <w:rsid w:val="00983632"/>
    <w:rsid w:val="00984CB3"/>
    <w:rsid w:val="0098555B"/>
    <w:rsid w:val="009858AA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87665"/>
    <w:rsid w:val="00A927A9"/>
    <w:rsid w:val="00A92813"/>
    <w:rsid w:val="00A9543E"/>
    <w:rsid w:val="00AA37C7"/>
    <w:rsid w:val="00AA6E68"/>
    <w:rsid w:val="00AA78EC"/>
    <w:rsid w:val="00AA7DAE"/>
    <w:rsid w:val="00AB05F9"/>
    <w:rsid w:val="00AB09D3"/>
    <w:rsid w:val="00AB19CB"/>
    <w:rsid w:val="00AB577F"/>
    <w:rsid w:val="00AB58A9"/>
    <w:rsid w:val="00AB7BA1"/>
    <w:rsid w:val="00AC4402"/>
    <w:rsid w:val="00AC55E4"/>
    <w:rsid w:val="00AC782D"/>
    <w:rsid w:val="00AD0021"/>
    <w:rsid w:val="00AD07A4"/>
    <w:rsid w:val="00AD15A9"/>
    <w:rsid w:val="00AD3ACE"/>
    <w:rsid w:val="00AD6B50"/>
    <w:rsid w:val="00AD7089"/>
    <w:rsid w:val="00AD7177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4DFB"/>
    <w:rsid w:val="00B55EB2"/>
    <w:rsid w:val="00B5632A"/>
    <w:rsid w:val="00B56447"/>
    <w:rsid w:val="00B602FF"/>
    <w:rsid w:val="00B65120"/>
    <w:rsid w:val="00B6542D"/>
    <w:rsid w:val="00B655D1"/>
    <w:rsid w:val="00B65DE8"/>
    <w:rsid w:val="00B66F9D"/>
    <w:rsid w:val="00B6730B"/>
    <w:rsid w:val="00B673FF"/>
    <w:rsid w:val="00B67A4D"/>
    <w:rsid w:val="00B7049E"/>
    <w:rsid w:val="00B707EA"/>
    <w:rsid w:val="00B7197B"/>
    <w:rsid w:val="00B736F1"/>
    <w:rsid w:val="00B75D6F"/>
    <w:rsid w:val="00B76687"/>
    <w:rsid w:val="00B8276E"/>
    <w:rsid w:val="00B83E2D"/>
    <w:rsid w:val="00B83F7E"/>
    <w:rsid w:val="00B847EC"/>
    <w:rsid w:val="00B853C0"/>
    <w:rsid w:val="00B8618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D77E7"/>
    <w:rsid w:val="00BE2BF1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42929"/>
    <w:rsid w:val="00C51540"/>
    <w:rsid w:val="00C533FF"/>
    <w:rsid w:val="00C535E5"/>
    <w:rsid w:val="00C539B3"/>
    <w:rsid w:val="00C54E3E"/>
    <w:rsid w:val="00C61088"/>
    <w:rsid w:val="00C658D3"/>
    <w:rsid w:val="00C71701"/>
    <w:rsid w:val="00C73BF2"/>
    <w:rsid w:val="00C7421C"/>
    <w:rsid w:val="00C75F21"/>
    <w:rsid w:val="00C76CAB"/>
    <w:rsid w:val="00C821EB"/>
    <w:rsid w:val="00C85103"/>
    <w:rsid w:val="00C85696"/>
    <w:rsid w:val="00C85AA1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0136"/>
    <w:rsid w:val="00D31095"/>
    <w:rsid w:val="00D334E4"/>
    <w:rsid w:val="00D33570"/>
    <w:rsid w:val="00D366B0"/>
    <w:rsid w:val="00D40F67"/>
    <w:rsid w:val="00D456A4"/>
    <w:rsid w:val="00D504A6"/>
    <w:rsid w:val="00D50E66"/>
    <w:rsid w:val="00D50F45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0AB"/>
    <w:rsid w:val="00DA4909"/>
    <w:rsid w:val="00DA5275"/>
    <w:rsid w:val="00DA5BB6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0BA1"/>
    <w:rsid w:val="00E01C38"/>
    <w:rsid w:val="00E106B5"/>
    <w:rsid w:val="00E11701"/>
    <w:rsid w:val="00E13C88"/>
    <w:rsid w:val="00E20FDB"/>
    <w:rsid w:val="00E22F5E"/>
    <w:rsid w:val="00E2345E"/>
    <w:rsid w:val="00E246AB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490C"/>
    <w:rsid w:val="00E66C6F"/>
    <w:rsid w:val="00E67E8F"/>
    <w:rsid w:val="00E72B02"/>
    <w:rsid w:val="00E758E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5FC2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260E5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6716C"/>
    <w:rsid w:val="00F70BB4"/>
    <w:rsid w:val="00F714A4"/>
    <w:rsid w:val="00F728D3"/>
    <w:rsid w:val="00F76D75"/>
    <w:rsid w:val="00F7792B"/>
    <w:rsid w:val="00F91D75"/>
    <w:rsid w:val="00F94707"/>
    <w:rsid w:val="00F94C0C"/>
    <w:rsid w:val="00F96DE8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588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14D05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4067</Words>
  <Characters>24002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5</cp:revision>
  <cp:lastPrinted>2024-11-14T12:59:00Z</cp:lastPrinted>
  <dcterms:created xsi:type="dcterms:W3CDTF">2024-11-12T12:53:00Z</dcterms:created>
  <dcterms:modified xsi:type="dcterms:W3CDTF">2024-11-14T12:59:00Z</dcterms:modified>
</cp:coreProperties>
</file>