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874" w:rsidRPr="00400CEC" w:rsidRDefault="007C0874" w:rsidP="007C0874">
      <w:pPr>
        <w:jc w:val="center"/>
        <w:outlineLvl w:val="0"/>
        <w:rPr>
          <w:rFonts w:ascii="Arial" w:hAnsi="Arial" w:cs="Arial"/>
          <w:b/>
          <w:bCs/>
          <w:smallCaps/>
          <w:sz w:val="22"/>
          <w:szCs w:val="22"/>
        </w:rPr>
      </w:pPr>
      <w:bookmarkStart w:id="0" w:name="_GoBack"/>
      <w:bookmarkEnd w:id="0"/>
    </w:p>
    <w:p w:rsidR="007C0874" w:rsidRPr="00400CEC" w:rsidRDefault="007C0874" w:rsidP="007C0874">
      <w:pPr>
        <w:jc w:val="center"/>
        <w:outlineLvl w:val="0"/>
        <w:rPr>
          <w:rFonts w:ascii="Arial" w:hAnsi="Arial" w:cs="Arial"/>
          <w:b/>
          <w:bCs/>
          <w:smallCaps/>
          <w:sz w:val="22"/>
          <w:szCs w:val="22"/>
        </w:rPr>
      </w:pPr>
    </w:p>
    <w:p w:rsidR="007C0874" w:rsidRDefault="007C0874" w:rsidP="007C0874">
      <w:pPr>
        <w:jc w:val="center"/>
        <w:outlineLvl w:val="0"/>
        <w:rPr>
          <w:rFonts w:ascii="Arial" w:hAnsi="Arial" w:cs="Arial"/>
          <w:b/>
          <w:bCs/>
          <w:smallCaps/>
          <w:sz w:val="22"/>
          <w:szCs w:val="22"/>
        </w:rPr>
      </w:pPr>
    </w:p>
    <w:p w:rsidR="009E5F61" w:rsidRDefault="009E5F61" w:rsidP="007C0874">
      <w:pPr>
        <w:jc w:val="center"/>
        <w:outlineLvl w:val="0"/>
        <w:rPr>
          <w:rFonts w:ascii="Arial" w:hAnsi="Arial" w:cs="Arial"/>
          <w:b/>
          <w:bCs/>
          <w:smallCaps/>
          <w:sz w:val="22"/>
          <w:szCs w:val="22"/>
        </w:rPr>
      </w:pPr>
    </w:p>
    <w:p w:rsidR="009E5F61" w:rsidRDefault="009E5F61" w:rsidP="007C0874">
      <w:pPr>
        <w:jc w:val="center"/>
        <w:outlineLvl w:val="0"/>
        <w:rPr>
          <w:rFonts w:ascii="Arial" w:hAnsi="Arial" w:cs="Arial"/>
          <w:b/>
          <w:bCs/>
          <w:smallCaps/>
          <w:sz w:val="22"/>
          <w:szCs w:val="22"/>
        </w:rPr>
      </w:pPr>
    </w:p>
    <w:p w:rsidR="009E5F61" w:rsidRDefault="009E5F61" w:rsidP="007C0874">
      <w:pPr>
        <w:jc w:val="center"/>
        <w:outlineLvl w:val="0"/>
        <w:rPr>
          <w:rFonts w:ascii="Arial" w:hAnsi="Arial" w:cs="Arial"/>
          <w:b/>
          <w:bCs/>
          <w:smallCaps/>
          <w:sz w:val="22"/>
          <w:szCs w:val="22"/>
        </w:rPr>
      </w:pPr>
    </w:p>
    <w:p w:rsidR="009E5F61" w:rsidRDefault="009E5F61" w:rsidP="007C0874">
      <w:pPr>
        <w:jc w:val="center"/>
        <w:outlineLvl w:val="0"/>
        <w:rPr>
          <w:rFonts w:ascii="Arial" w:hAnsi="Arial" w:cs="Arial"/>
          <w:b/>
          <w:bCs/>
          <w:smallCaps/>
          <w:sz w:val="22"/>
          <w:szCs w:val="22"/>
        </w:rPr>
      </w:pPr>
    </w:p>
    <w:p w:rsidR="009E5F61" w:rsidRDefault="009E5F61" w:rsidP="007C0874">
      <w:pPr>
        <w:jc w:val="center"/>
        <w:outlineLvl w:val="0"/>
        <w:rPr>
          <w:rFonts w:ascii="Arial" w:hAnsi="Arial" w:cs="Arial"/>
          <w:b/>
          <w:bCs/>
          <w:smallCaps/>
          <w:sz w:val="22"/>
          <w:szCs w:val="22"/>
        </w:rPr>
      </w:pPr>
    </w:p>
    <w:p w:rsidR="009E5F61" w:rsidRDefault="009E5F61" w:rsidP="007C0874">
      <w:pPr>
        <w:jc w:val="center"/>
        <w:outlineLvl w:val="0"/>
        <w:rPr>
          <w:rFonts w:ascii="Arial" w:hAnsi="Arial" w:cs="Arial"/>
          <w:b/>
          <w:bCs/>
          <w:smallCaps/>
          <w:sz w:val="22"/>
          <w:szCs w:val="22"/>
        </w:rPr>
      </w:pPr>
    </w:p>
    <w:p w:rsidR="009E5F61" w:rsidRDefault="009E5F61" w:rsidP="007C0874">
      <w:pPr>
        <w:jc w:val="center"/>
        <w:outlineLvl w:val="0"/>
        <w:rPr>
          <w:rFonts w:ascii="Arial" w:hAnsi="Arial" w:cs="Arial"/>
          <w:b/>
          <w:bCs/>
          <w:smallCaps/>
          <w:sz w:val="22"/>
          <w:szCs w:val="22"/>
        </w:rPr>
      </w:pPr>
    </w:p>
    <w:p w:rsidR="009E5F61" w:rsidRPr="00400CEC" w:rsidRDefault="009E5F61" w:rsidP="007C0874">
      <w:pPr>
        <w:jc w:val="center"/>
        <w:outlineLvl w:val="0"/>
        <w:rPr>
          <w:rFonts w:ascii="Arial" w:hAnsi="Arial" w:cs="Arial"/>
          <w:b/>
          <w:bCs/>
          <w:smallCaps/>
          <w:sz w:val="22"/>
          <w:szCs w:val="22"/>
        </w:rPr>
      </w:pPr>
    </w:p>
    <w:p w:rsidR="007C0874" w:rsidRPr="00400CEC" w:rsidRDefault="007C0874" w:rsidP="007C0874">
      <w:pPr>
        <w:jc w:val="center"/>
        <w:outlineLvl w:val="0"/>
        <w:rPr>
          <w:rFonts w:ascii="Arial" w:hAnsi="Arial" w:cs="Arial"/>
          <w:b/>
          <w:bCs/>
          <w:smallCaps/>
          <w:sz w:val="22"/>
          <w:szCs w:val="22"/>
        </w:rPr>
      </w:pPr>
    </w:p>
    <w:p w:rsidR="007C0874" w:rsidRPr="009E5F61" w:rsidRDefault="007C0874" w:rsidP="007C0874">
      <w:pPr>
        <w:jc w:val="center"/>
        <w:outlineLvl w:val="0"/>
        <w:rPr>
          <w:rFonts w:ascii="Arial" w:hAnsi="Arial" w:cs="Arial"/>
          <w:b/>
          <w:bCs/>
          <w:smallCaps/>
          <w:sz w:val="48"/>
          <w:szCs w:val="48"/>
        </w:rPr>
      </w:pPr>
      <w:r w:rsidRPr="009E5F61">
        <w:rPr>
          <w:rFonts w:ascii="Arial" w:hAnsi="Arial" w:cs="Arial"/>
          <w:b/>
          <w:bCs/>
          <w:smallCaps/>
          <w:sz w:val="48"/>
          <w:szCs w:val="48"/>
        </w:rPr>
        <w:t>Příloha č. 1</w:t>
      </w:r>
      <w:r w:rsidR="00730FCF" w:rsidRPr="009E5F61">
        <w:rPr>
          <w:rFonts w:ascii="Arial" w:hAnsi="Arial" w:cs="Arial"/>
          <w:b/>
          <w:bCs/>
          <w:smallCaps/>
          <w:sz w:val="48"/>
          <w:szCs w:val="48"/>
        </w:rPr>
        <w:t>8</w:t>
      </w:r>
    </w:p>
    <w:p w:rsidR="007C0874" w:rsidRPr="009E5F61" w:rsidRDefault="007C0874" w:rsidP="007C0874">
      <w:pPr>
        <w:pStyle w:val="Nadpis1"/>
        <w:keepNext w:val="0"/>
        <w:rPr>
          <w:sz w:val="48"/>
          <w:szCs w:val="48"/>
        </w:rPr>
      </w:pPr>
    </w:p>
    <w:p w:rsidR="007C0874" w:rsidRPr="009E5F61" w:rsidRDefault="007C0874" w:rsidP="007C0874">
      <w:pPr>
        <w:rPr>
          <w:rFonts w:ascii="Arial" w:hAnsi="Arial" w:cs="Arial"/>
          <w:sz w:val="48"/>
          <w:szCs w:val="48"/>
        </w:rPr>
      </w:pPr>
    </w:p>
    <w:p w:rsidR="00730FCF" w:rsidRPr="009E5F61" w:rsidRDefault="00730FCF" w:rsidP="007C0874">
      <w:pPr>
        <w:jc w:val="center"/>
        <w:outlineLvl w:val="0"/>
        <w:rPr>
          <w:rFonts w:ascii="Arial" w:hAnsi="Arial" w:cs="Arial"/>
          <w:b/>
          <w:bCs/>
          <w:smallCaps/>
          <w:sz w:val="48"/>
          <w:szCs w:val="48"/>
        </w:rPr>
      </w:pPr>
    </w:p>
    <w:p w:rsidR="007C0874" w:rsidRPr="009E5F61" w:rsidRDefault="00730FCF" w:rsidP="007C0874">
      <w:pPr>
        <w:jc w:val="center"/>
        <w:outlineLvl w:val="0"/>
        <w:rPr>
          <w:rFonts w:ascii="Arial" w:hAnsi="Arial" w:cs="Arial"/>
          <w:sz w:val="48"/>
          <w:szCs w:val="48"/>
        </w:rPr>
      </w:pPr>
      <w:r w:rsidRPr="009E5F61">
        <w:rPr>
          <w:rFonts w:ascii="Arial" w:hAnsi="Arial" w:cs="Arial"/>
          <w:b/>
          <w:bCs/>
          <w:smallCaps/>
          <w:sz w:val="48"/>
          <w:szCs w:val="48"/>
        </w:rPr>
        <w:t>návrh podmínek sloučeného řídícího dokumentu registrace a rozhodnutí o poskytnutí dotace</w:t>
      </w:r>
    </w:p>
    <w:p w:rsidR="000C13DD" w:rsidRPr="009E5F61" w:rsidRDefault="007C0874" w:rsidP="006F328B">
      <w:pPr>
        <w:pStyle w:val="Nadpis1"/>
        <w:jc w:val="center"/>
        <w:rPr>
          <w:sz w:val="28"/>
          <w:szCs w:val="28"/>
        </w:rPr>
      </w:pPr>
      <w:r w:rsidRPr="00400CEC">
        <w:rPr>
          <w:sz w:val="22"/>
          <w:szCs w:val="22"/>
        </w:rPr>
        <w:br w:type="page"/>
      </w:r>
      <w:r w:rsidR="000C13DD" w:rsidRPr="009E5F61">
        <w:rPr>
          <w:sz w:val="28"/>
          <w:szCs w:val="28"/>
        </w:rPr>
        <w:lastRenderedPageBreak/>
        <w:t>Podmínky  Registrace a Rozhodnutí o poskytnutí dotace</w:t>
      </w:r>
    </w:p>
    <w:p w:rsidR="000C13DD" w:rsidRPr="00400CEC" w:rsidRDefault="000C13DD" w:rsidP="006F328B">
      <w:pPr>
        <w:widowControl w:val="0"/>
        <w:tabs>
          <w:tab w:val="left" w:pos="708"/>
        </w:tabs>
        <w:spacing w:after="120"/>
        <w:jc w:val="center"/>
        <w:rPr>
          <w:rFonts w:ascii="Arial" w:hAnsi="Arial" w:cs="Arial"/>
          <w:snapToGrid w:val="0"/>
          <w:sz w:val="22"/>
          <w:szCs w:val="22"/>
        </w:rPr>
      </w:pPr>
      <w:r w:rsidRPr="00400CEC">
        <w:rPr>
          <w:rFonts w:ascii="Arial" w:hAnsi="Arial" w:cs="Arial"/>
          <w:snapToGrid w:val="0"/>
          <w:sz w:val="22"/>
          <w:szCs w:val="22"/>
        </w:rPr>
        <w:t>(dále jen „Podmínky“)</w:t>
      </w:r>
    </w:p>
    <w:p w:rsidR="00470F86" w:rsidRPr="00400CEC" w:rsidRDefault="00470F86" w:rsidP="006F328B">
      <w:pPr>
        <w:widowControl w:val="0"/>
        <w:tabs>
          <w:tab w:val="left" w:pos="708"/>
        </w:tabs>
        <w:spacing w:after="120"/>
        <w:rPr>
          <w:rFonts w:ascii="Arial" w:hAnsi="Arial" w:cs="Arial"/>
          <w:b/>
          <w:snapToGrid w:val="0"/>
          <w:sz w:val="22"/>
          <w:szCs w:val="22"/>
        </w:rPr>
      </w:pPr>
    </w:p>
    <w:p w:rsidR="00470F86" w:rsidRPr="00400CEC" w:rsidRDefault="00470F86" w:rsidP="006F328B">
      <w:pPr>
        <w:widowControl w:val="0"/>
        <w:tabs>
          <w:tab w:val="left" w:pos="708"/>
        </w:tabs>
        <w:spacing w:after="120"/>
        <w:rPr>
          <w:rFonts w:ascii="Arial" w:hAnsi="Arial" w:cs="Arial"/>
          <w:b/>
          <w:snapToGrid w:val="0"/>
          <w:sz w:val="22"/>
          <w:szCs w:val="22"/>
        </w:rPr>
      </w:pPr>
    </w:p>
    <w:p w:rsidR="000C13DD" w:rsidRPr="00400CEC" w:rsidRDefault="00D64822" w:rsidP="006F328B">
      <w:pPr>
        <w:widowControl w:val="0"/>
        <w:tabs>
          <w:tab w:val="left" w:pos="708"/>
        </w:tabs>
        <w:spacing w:after="120"/>
        <w:rPr>
          <w:rFonts w:ascii="Arial" w:hAnsi="Arial" w:cs="Arial"/>
          <w:b/>
          <w:snapToGrid w:val="0"/>
          <w:sz w:val="22"/>
          <w:szCs w:val="22"/>
        </w:rPr>
      </w:pPr>
      <w:r w:rsidRPr="00400CEC">
        <w:rPr>
          <w:rFonts w:ascii="Arial" w:hAnsi="Arial" w:cs="Arial"/>
          <w:b/>
          <w:snapToGrid w:val="0"/>
          <w:sz w:val="22"/>
          <w:szCs w:val="22"/>
        </w:rPr>
        <w:t xml:space="preserve">Příjemce: </w:t>
      </w:r>
    </w:p>
    <w:p w:rsidR="00AF60B4" w:rsidRPr="00400CEC" w:rsidRDefault="00AF60B4" w:rsidP="00AF60B4">
      <w:pPr>
        <w:widowControl w:val="0"/>
        <w:tabs>
          <w:tab w:val="left" w:pos="2925"/>
        </w:tabs>
        <w:spacing w:after="120"/>
        <w:rPr>
          <w:rFonts w:ascii="Arial" w:hAnsi="Arial" w:cs="Arial"/>
          <w:b/>
          <w:snapToGrid w:val="0"/>
          <w:sz w:val="22"/>
          <w:szCs w:val="22"/>
        </w:rPr>
      </w:pPr>
      <w:r w:rsidRPr="00400CEC">
        <w:rPr>
          <w:rFonts w:ascii="Arial" w:hAnsi="Arial" w:cs="Arial"/>
          <w:b/>
          <w:snapToGrid w:val="0"/>
          <w:sz w:val="22"/>
          <w:szCs w:val="22"/>
        </w:rPr>
        <w:t>Reg.</w:t>
      </w:r>
      <w:r w:rsidR="00F81729" w:rsidRPr="00400CEC">
        <w:rPr>
          <w:rFonts w:ascii="Arial" w:hAnsi="Arial" w:cs="Arial"/>
          <w:b/>
          <w:snapToGrid w:val="0"/>
          <w:sz w:val="22"/>
          <w:szCs w:val="22"/>
        </w:rPr>
        <w:t xml:space="preserve"> </w:t>
      </w:r>
      <w:r w:rsidRPr="00400CEC">
        <w:rPr>
          <w:rFonts w:ascii="Arial" w:hAnsi="Arial" w:cs="Arial"/>
          <w:b/>
          <w:snapToGrid w:val="0"/>
          <w:sz w:val="22"/>
          <w:szCs w:val="22"/>
        </w:rPr>
        <w:t>č.: CZ.1.06/X.X.XX/XX.XXXXX</w:t>
      </w:r>
    </w:p>
    <w:p w:rsidR="00AF60B4" w:rsidRPr="00400CEC" w:rsidRDefault="00F81729" w:rsidP="006F328B">
      <w:pPr>
        <w:widowControl w:val="0"/>
        <w:tabs>
          <w:tab w:val="left" w:pos="708"/>
        </w:tabs>
        <w:spacing w:after="120"/>
        <w:rPr>
          <w:rFonts w:ascii="Arial" w:hAnsi="Arial" w:cs="Arial"/>
          <w:b/>
          <w:snapToGrid w:val="0"/>
          <w:sz w:val="22"/>
          <w:szCs w:val="22"/>
        </w:rPr>
      </w:pPr>
      <w:r w:rsidRPr="00400CEC">
        <w:rPr>
          <w:rFonts w:ascii="Arial" w:hAnsi="Arial" w:cs="Arial"/>
          <w:b/>
          <w:snapToGrid w:val="0"/>
          <w:sz w:val="22"/>
          <w:szCs w:val="22"/>
        </w:rPr>
        <w:t>IČ</w:t>
      </w:r>
      <w:r w:rsidR="00AF60B4" w:rsidRPr="00400CEC">
        <w:rPr>
          <w:rFonts w:ascii="Arial" w:hAnsi="Arial" w:cs="Arial"/>
          <w:b/>
          <w:snapToGrid w:val="0"/>
          <w:sz w:val="22"/>
          <w:szCs w:val="22"/>
        </w:rPr>
        <w:t>:</w:t>
      </w:r>
    </w:p>
    <w:p w:rsidR="00AF60B4" w:rsidRPr="00400CEC" w:rsidRDefault="00F81729" w:rsidP="006F328B">
      <w:pPr>
        <w:widowControl w:val="0"/>
        <w:tabs>
          <w:tab w:val="left" w:pos="708"/>
        </w:tabs>
        <w:spacing w:after="120"/>
        <w:rPr>
          <w:rFonts w:ascii="Arial" w:hAnsi="Arial" w:cs="Arial"/>
          <w:b/>
          <w:snapToGrid w:val="0"/>
          <w:sz w:val="22"/>
          <w:szCs w:val="22"/>
        </w:rPr>
      </w:pPr>
      <w:r w:rsidRPr="00400CEC">
        <w:rPr>
          <w:rFonts w:ascii="Arial" w:hAnsi="Arial" w:cs="Arial"/>
          <w:b/>
          <w:snapToGrid w:val="0"/>
          <w:sz w:val="22"/>
          <w:szCs w:val="22"/>
        </w:rPr>
        <w:t>DIČ:</w:t>
      </w:r>
    </w:p>
    <w:p w:rsidR="00AF60B4" w:rsidRPr="00400CEC" w:rsidRDefault="00F81729" w:rsidP="006F328B">
      <w:pPr>
        <w:widowControl w:val="0"/>
        <w:tabs>
          <w:tab w:val="left" w:pos="708"/>
        </w:tabs>
        <w:spacing w:after="120"/>
        <w:rPr>
          <w:rFonts w:ascii="Arial" w:hAnsi="Arial" w:cs="Arial"/>
          <w:b/>
          <w:snapToGrid w:val="0"/>
          <w:sz w:val="22"/>
          <w:szCs w:val="22"/>
        </w:rPr>
      </w:pPr>
      <w:r w:rsidRPr="00400CEC">
        <w:rPr>
          <w:rFonts w:ascii="Arial" w:hAnsi="Arial" w:cs="Arial"/>
          <w:b/>
          <w:snapToGrid w:val="0"/>
          <w:sz w:val="22"/>
          <w:szCs w:val="22"/>
        </w:rPr>
        <w:t>Sídlo:</w:t>
      </w:r>
    </w:p>
    <w:p w:rsidR="000C13DD" w:rsidRPr="00400CEC" w:rsidRDefault="000C13DD" w:rsidP="006F328B">
      <w:pPr>
        <w:widowControl w:val="0"/>
        <w:tabs>
          <w:tab w:val="left" w:pos="708"/>
        </w:tabs>
        <w:spacing w:after="120"/>
        <w:rPr>
          <w:rFonts w:ascii="Arial" w:hAnsi="Arial" w:cs="Arial"/>
          <w:snapToGrid w:val="0"/>
          <w:sz w:val="22"/>
          <w:szCs w:val="22"/>
        </w:rPr>
      </w:pPr>
      <w:r w:rsidRPr="00400CEC">
        <w:rPr>
          <w:rFonts w:ascii="Arial" w:hAnsi="Arial" w:cs="Arial"/>
          <w:snapToGrid w:val="0"/>
          <w:sz w:val="22"/>
          <w:szCs w:val="22"/>
        </w:rPr>
        <w:tab/>
      </w:r>
    </w:p>
    <w:p w:rsidR="00470F86" w:rsidRPr="00400CEC" w:rsidRDefault="00470F86" w:rsidP="006F328B">
      <w:pPr>
        <w:pStyle w:val="Nadpis3"/>
        <w:spacing w:before="120" w:after="0"/>
        <w:jc w:val="center"/>
        <w:rPr>
          <w:rFonts w:ascii="Arial" w:hAnsi="Arial" w:cs="Arial"/>
          <w:i/>
          <w:sz w:val="22"/>
          <w:szCs w:val="22"/>
        </w:rPr>
      </w:pPr>
    </w:p>
    <w:p w:rsidR="00470F86" w:rsidRPr="00400CEC" w:rsidRDefault="00470F86" w:rsidP="00470F86">
      <w:pPr>
        <w:pStyle w:val="Zkladntext"/>
        <w:spacing w:before="120" w:after="120"/>
        <w:rPr>
          <w:rFonts w:ascii="Arial" w:hAnsi="Arial" w:cs="Arial"/>
          <w:sz w:val="22"/>
          <w:szCs w:val="22"/>
        </w:rPr>
      </w:pPr>
      <w:r w:rsidRPr="00400CEC">
        <w:rPr>
          <w:rFonts w:ascii="Arial" w:hAnsi="Arial" w:cs="Arial"/>
          <w:sz w:val="22"/>
          <w:szCs w:val="22"/>
        </w:rPr>
        <w:t xml:space="preserve">Nedílnou součástí Registrace a Rozhodnutí o poskytnutí dotace projektu </w:t>
      </w:r>
      <w:r w:rsidR="00400CEC">
        <w:rPr>
          <w:rFonts w:ascii="Arial" w:hAnsi="Arial" w:cs="Arial"/>
          <w:sz w:val="22"/>
          <w:szCs w:val="22"/>
        </w:rPr>
        <w:t xml:space="preserve">                                </w:t>
      </w:r>
      <w:r w:rsidRPr="00400CEC">
        <w:rPr>
          <w:rFonts w:ascii="Arial" w:hAnsi="Arial" w:cs="Arial"/>
          <w:sz w:val="22"/>
          <w:szCs w:val="22"/>
        </w:rPr>
        <w:t>i.</w:t>
      </w:r>
      <w:r w:rsidR="00F81729" w:rsidRPr="00400CEC">
        <w:rPr>
          <w:rFonts w:ascii="Arial" w:hAnsi="Arial" w:cs="Arial"/>
          <w:sz w:val="22"/>
          <w:szCs w:val="22"/>
        </w:rPr>
        <w:t xml:space="preserve"> č.</w:t>
      </w:r>
      <w:r w:rsidRPr="00400CEC">
        <w:rPr>
          <w:rFonts w:ascii="Arial" w:hAnsi="Arial" w:cs="Arial"/>
          <w:sz w:val="22"/>
          <w:szCs w:val="22"/>
        </w:rPr>
        <w:t xml:space="preserve"> </w:t>
      </w:r>
      <w:r w:rsidR="00DC5668" w:rsidRPr="00400CEC">
        <w:rPr>
          <w:rFonts w:ascii="Arial" w:hAnsi="Arial" w:cs="Arial"/>
          <w:sz w:val="22"/>
          <w:szCs w:val="22"/>
        </w:rPr>
        <w:t xml:space="preserve"> </w:t>
      </w:r>
      <w:r w:rsidR="00AF60B4" w:rsidRPr="00400CEC">
        <w:rPr>
          <w:rFonts w:ascii="Arial" w:hAnsi="Arial" w:cs="Arial"/>
          <w:sz w:val="22"/>
          <w:szCs w:val="22"/>
        </w:rPr>
        <w:t>113D34B00XXXX</w:t>
      </w:r>
      <w:r w:rsidR="00D64822" w:rsidRPr="00400CEC">
        <w:rPr>
          <w:rFonts w:ascii="Arial" w:hAnsi="Arial" w:cs="Arial"/>
          <w:i/>
          <w:sz w:val="22"/>
          <w:szCs w:val="22"/>
        </w:rPr>
        <w:t>/ název projektu</w:t>
      </w:r>
      <w:r w:rsidR="000F6EF3" w:rsidRPr="00400CEC">
        <w:rPr>
          <w:rFonts w:ascii="Arial" w:hAnsi="Arial" w:cs="Arial"/>
          <w:sz w:val="22"/>
          <w:szCs w:val="22"/>
        </w:rPr>
        <w:t xml:space="preserve"> v </w:t>
      </w:r>
      <w:r w:rsidRPr="00400CEC">
        <w:rPr>
          <w:rFonts w:ascii="Arial" w:hAnsi="Arial" w:cs="Arial"/>
          <w:sz w:val="22"/>
          <w:szCs w:val="22"/>
        </w:rPr>
        <w:t>EDS/ISPROFIN, které vydává Ministerstvo práce</w:t>
      </w:r>
      <w:r w:rsidR="00B25088" w:rsidRPr="00400CEC">
        <w:rPr>
          <w:rFonts w:ascii="Arial" w:hAnsi="Arial" w:cs="Arial"/>
          <w:sz w:val="22"/>
          <w:szCs w:val="22"/>
        </w:rPr>
        <w:t xml:space="preserve"> </w:t>
      </w:r>
      <w:r w:rsidRPr="00400CEC">
        <w:rPr>
          <w:rFonts w:ascii="Arial" w:hAnsi="Arial" w:cs="Arial"/>
          <w:sz w:val="22"/>
          <w:szCs w:val="22"/>
        </w:rPr>
        <w:t>a sociálních věcí jako správce programu 113 340 Integrovaný operační program v oblastech intervence zaměstnanosti a sociálních služeb, jsou ve smyslu § 5 vyhlášky č. 560/2006 Sb., o účasti státního rozpočtu na financování programů reprodukce majetku, v platném znění následující podmínky:</w:t>
      </w:r>
    </w:p>
    <w:p w:rsidR="00470F86" w:rsidRPr="00400CEC" w:rsidRDefault="00470F86" w:rsidP="00470F86">
      <w:pPr>
        <w:pStyle w:val="Nadpis3"/>
        <w:spacing w:before="120" w:after="0"/>
        <w:jc w:val="both"/>
        <w:rPr>
          <w:rFonts w:ascii="Arial" w:hAnsi="Arial" w:cs="Arial"/>
          <w:i/>
          <w:sz w:val="22"/>
          <w:szCs w:val="22"/>
        </w:rPr>
      </w:pPr>
    </w:p>
    <w:p w:rsidR="00470F86" w:rsidRPr="00400CEC" w:rsidRDefault="00470F86" w:rsidP="00B96149">
      <w:pPr>
        <w:pStyle w:val="Nadpis3"/>
        <w:spacing w:before="120" w:after="0"/>
        <w:rPr>
          <w:rFonts w:ascii="Arial" w:hAnsi="Arial" w:cs="Arial"/>
          <w:i/>
          <w:sz w:val="22"/>
          <w:szCs w:val="22"/>
        </w:rPr>
      </w:pPr>
    </w:p>
    <w:p w:rsidR="000C13DD" w:rsidRPr="00400CEC" w:rsidRDefault="000C13DD" w:rsidP="006F328B">
      <w:pPr>
        <w:pStyle w:val="Nadpis3"/>
        <w:spacing w:before="120" w:after="0"/>
        <w:jc w:val="center"/>
        <w:rPr>
          <w:rFonts w:ascii="Arial" w:hAnsi="Arial" w:cs="Arial"/>
          <w:i/>
          <w:sz w:val="22"/>
          <w:szCs w:val="22"/>
        </w:rPr>
      </w:pPr>
      <w:r w:rsidRPr="00400CEC">
        <w:rPr>
          <w:rFonts w:ascii="Arial" w:hAnsi="Arial" w:cs="Arial"/>
          <w:i/>
          <w:sz w:val="22"/>
          <w:szCs w:val="22"/>
        </w:rPr>
        <w:t>Část I</w:t>
      </w:r>
    </w:p>
    <w:p w:rsidR="000C13DD" w:rsidRPr="00400CEC" w:rsidRDefault="000C13DD" w:rsidP="006F328B">
      <w:pPr>
        <w:pStyle w:val="Nadpis3"/>
        <w:spacing w:before="120" w:after="0"/>
        <w:jc w:val="center"/>
        <w:rPr>
          <w:rFonts w:ascii="Arial" w:hAnsi="Arial" w:cs="Arial"/>
          <w:i/>
          <w:sz w:val="22"/>
          <w:szCs w:val="22"/>
        </w:rPr>
      </w:pPr>
      <w:r w:rsidRPr="00400CEC">
        <w:rPr>
          <w:rFonts w:ascii="Arial" w:hAnsi="Arial" w:cs="Arial"/>
          <w:i/>
          <w:sz w:val="22"/>
          <w:szCs w:val="22"/>
        </w:rPr>
        <w:t>Obecná ustanovení</w:t>
      </w:r>
    </w:p>
    <w:p w:rsidR="003D5DD6" w:rsidRPr="00400CEC" w:rsidRDefault="003D5DD6" w:rsidP="006F328B">
      <w:pPr>
        <w:pStyle w:val="Zkladntext"/>
        <w:spacing w:before="120" w:after="120"/>
        <w:rPr>
          <w:rFonts w:ascii="Arial" w:hAnsi="Arial" w:cs="Arial"/>
          <w:sz w:val="22"/>
          <w:szCs w:val="22"/>
        </w:rPr>
      </w:pPr>
    </w:p>
    <w:p w:rsidR="003D5DD6" w:rsidRPr="00400CEC" w:rsidRDefault="003D5DD6" w:rsidP="006F328B">
      <w:pPr>
        <w:pStyle w:val="Zkladntext"/>
        <w:numPr>
          <w:ilvl w:val="1"/>
          <w:numId w:val="1"/>
        </w:numPr>
        <w:tabs>
          <w:tab w:val="clear" w:pos="1225"/>
        </w:tabs>
        <w:ind w:left="0" w:firstLine="0"/>
        <w:rPr>
          <w:rFonts w:ascii="Arial" w:hAnsi="Arial" w:cs="Arial"/>
          <w:sz w:val="22"/>
          <w:szCs w:val="22"/>
        </w:rPr>
      </w:pPr>
      <w:r w:rsidRPr="00400CEC">
        <w:rPr>
          <w:rFonts w:ascii="Arial" w:hAnsi="Arial" w:cs="Arial"/>
          <w:sz w:val="22"/>
          <w:szCs w:val="22"/>
        </w:rPr>
        <w:t>Účastník programu</w:t>
      </w:r>
      <w:r w:rsidR="00E554B1" w:rsidRPr="00400CEC">
        <w:rPr>
          <w:rFonts w:ascii="Arial" w:hAnsi="Arial" w:cs="Arial"/>
          <w:sz w:val="22"/>
          <w:szCs w:val="22"/>
        </w:rPr>
        <w:t>/příjemce</w:t>
      </w:r>
      <w:r w:rsidRPr="00400CEC">
        <w:rPr>
          <w:rFonts w:ascii="Arial" w:hAnsi="Arial" w:cs="Arial"/>
          <w:sz w:val="22"/>
          <w:szCs w:val="22"/>
        </w:rPr>
        <w:t xml:space="preserve"> bude postupovat podle zákona č. 218/2000 Sb., o rozpočtových pravidlech a o změně některých souvisejících zákonů</w:t>
      </w:r>
      <w:r w:rsidR="00017ADE" w:rsidRPr="00400CEC">
        <w:rPr>
          <w:rFonts w:ascii="Arial" w:hAnsi="Arial" w:cs="Arial"/>
          <w:sz w:val="22"/>
          <w:szCs w:val="22"/>
        </w:rPr>
        <w:t>,</w:t>
      </w:r>
      <w:r w:rsidR="00E554B1" w:rsidRPr="00400CEC">
        <w:rPr>
          <w:rFonts w:ascii="Arial" w:hAnsi="Arial" w:cs="Arial"/>
          <w:sz w:val="22"/>
          <w:szCs w:val="22"/>
        </w:rPr>
        <w:t xml:space="preserve"> ve znění pozdějších předpisů,</w:t>
      </w:r>
      <w:r w:rsidRPr="00400CEC">
        <w:rPr>
          <w:rFonts w:ascii="Arial" w:hAnsi="Arial" w:cs="Arial"/>
          <w:sz w:val="22"/>
          <w:szCs w:val="22"/>
        </w:rPr>
        <w:t xml:space="preserve"> vyhlášky Ministerstva financí č. 560/2006 Sb., o účasti státního rozpočtu na financování programů reprodukce majetku</w:t>
      </w:r>
      <w:r w:rsidR="00E554B1" w:rsidRPr="00400CEC">
        <w:rPr>
          <w:rFonts w:ascii="Arial" w:hAnsi="Arial" w:cs="Arial"/>
          <w:sz w:val="22"/>
          <w:szCs w:val="22"/>
        </w:rPr>
        <w:t>, ve znění pozdějších předpisů</w:t>
      </w:r>
      <w:r w:rsidRPr="00400CEC">
        <w:rPr>
          <w:rFonts w:ascii="Arial" w:hAnsi="Arial" w:cs="Arial"/>
          <w:sz w:val="22"/>
          <w:szCs w:val="22"/>
        </w:rPr>
        <w:t xml:space="preserve"> (dále jen Vyhláška), v  souladu se schválenou dokumentací programu 113 340 Integrovaný operační program v oblastech intervence zaměstnanosti a sociálních služeb</w:t>
      </w:r>
      <w:r w:rsidR="00471C29" w:rsidRPr="00400CEC">
        <w:rPr>
          <w:rFonts w:ascii="Arial" w:hAnsi="Arial" w:cs="Arial"/>
          <w:sz w:val="22"/>
          <w:szCs w:val="22"/>
        </w:rPr>
        <w:t xml:space="preserve"> a v souladu se schválenou výzvou č.</w:t>
      </w:r>
      <w:r w:rsidR="001130D9" w:rsidRPr="00400CEC">
        <w:rPr>
          <w:rFonts w:ascii="Arial" w:hAnsi="Arial" w:cs="Arial"/>
          <w:sz w:val="22"/>
          <w:szCs w:val="22"/>
        </w:rPr>
        <w:t xml:space="preserve"> </w:t>
      </w:r>
      <w:r w:rsidR="00667329" w:rsidRPr="00400CEC">
        <w:rPr>
          <w:rFonts w:ascii="Arial" w:hAnsi="Arial" w:cs="Arial"/>
          <w:sz w:val="22"/>
          <w:szCs w:val="22"/>
        </w:rPr>
        <w:t xml:space="preserve">8 </w:t>
      </w:r>
      <w:r w:rsidR="00471C29" w:rsidRPr="00400CEC">
        <w:rPr>
          <w:rFonts w:ascii="Arial" w:hAnsi="Arial" w:cs="Arial"/>
          <w:sz w:val="22"/>
          <w:szCs w:val="22"/>
        </w:rPr>
        <w:t>oblasti intervence 3.1, Integrovaného operačního programu.</w:t>
      </w:r>
    </w:p>
    <w:p w:rsidR="003D5DD6" w:rsidRPr="00400CEC" w:rsidRDefault="003D5DD6" w:rsidP="006F328B">
      <w:pPr>
        <w:pStyle w:val="Zkladntext"/>
        <w:numPr>
          <w:ilvl w:val="1"/>
          <w:numId w:val="1"/>
        </w:numPr>
        <w:tabs>
          <w:tab w:val="clear" w:pos="1225"/>
        </w:tabs>
        <w:spacing w:before="120" w:after="120"/>
        <w:ind w:left="0" w:firstLine="0"/>
        <w:rPr>
          <w:rFonts w:ascii="Arial" w:hAnsi="Arial" w:cs="Arial"/>
          <w:sz w:val="22"/>
          <w:szCs w:val="22"/>
        </w:rPr>
      </w:pPr>
      <w:r w:rsidRPr="00400CEC">
        <w:rPr>
          <w:rFonts w:ascii="Arial" w:hAnsi="Arial" w:cs="Arial"/>
          <w:sz w:val="22"/>
          <w:szCs w:val="22"/>
        </w:rPr>
        <w:t xml:space="preserve">Platná dokumentace programu je uveřejněna na internetových stránkách MPSV </w:t>
      </w:r>
      <w:hyperlink r:id="rId9" w:history="1">
        <w:r w:rsidR="00B71344" w:rsidRPr="00400CEC">
          <w:rPr>
            <w:rStyle w:val="Hypertextovodkaz"/>
            <w:rFonts w:ascii="Arial" w:hAnsi="Arial" w:cs="Arial"/>
            <w:sz w:val="22"/>
            <w:szCs w:val="22"/>
          </w:rPr>
          <w:t>www.mpsv.cz/cs/11137</w:t>
        </w:r>
      </w:hyperlink>
      <w:r w:rsidR="00B71344" w:rsidRPr="00400CEC">
        <w:rPr>
          <w:rFonts w:ascii="Arial" w:hAnsi="Arial" w:cs="Arial"/>
          <w:sz w:val="22"/>
          <w:szCs w:val="22"/>
          <w:u w:val="single"/>
        </w:rPr>
        <w:t xml:space="preserve">  </w:t>
      </w:r>
      <w:r w:rsidR="00471C29" w:rsidRPr="00400CEC">
        <w:rPr>
          <w:rFonts w:ascii="Arial" w:hAnsi="Arial" w:cs="Arial"/>
          <w:sz w:val="22"/>
          <w:szCs w:val="22"/>
          <w:u w:val="single"/>
        </w:rPr>
        <w:t>.</w:t>
      </w:r>
    </w:p>
    <w:p w:rsidR="000C13DD" w:rsidRPr="00400CEC" w:rsidRDefault="00917703" w:rsidP="006F328B">
      <w:pPr>
        <w:pStyle w:val="Zkladntext"/>
        <w:numPr>
          <w:ilvl w:val="1"/>
          <w:numId w:val="1"/>
        </w:numPr>
        <w:tabs>
          <w:tab w:val="clear" w:pos="1225"/>
        </w:tabs>
        <w:spacing w:before="120" w:after="120"/>
        <w:ind w:left="0" w:firstLine="0"/>
        <w:rPr>
          <w:rFonts w:ascii="Arial" w:hAnsi="Arial" w:cs="Arial"/>
          <w:bCs/>
          <w:sz w:val="22"/>
          <w:szCs w:val="22"/>
        </w:rPr>
      </w:pPr>
      <w:r w:rsidRPr="00400CEC">
        <w:rPr>
          <w:rFonts w:ascii="Arial" w:hAnsi="Arial" w:cs="Arial"/>
          <w:bCs/>
          <w:sz w:val="22"/>
          <w:szCs w:val="22"/>
        </w:rPr>
        <w:t xml:space="preserve"> </w:t>
      </w:r>
      <w:r w:rsidR="000C13DD" w:rsidRPr="00400CEC">
        <w:rPr>
          <w:rFonts w:ascii="Arial" w:hAnsi="Arial" w:cs="Arial"/>
          <w:bCs/>
          <w:sz w:val="22"/>
          <w:szCs w:val="22"/>
        </w:rPr>
        <w:t xml:space="preserve">Pro potřeby realizace tohoto projektu je kontaktním místem pro příjemce Centrum pro regionální rozvoj ČR, </w:t>
      </w:r>
      <w:r w:rsidR="00F5047F" w:rsidRPr="00400CEC">
        <w:rPr>
          <w:rFonts w:ascii="Arial" w:hAnsi="Arial" w:cs="Arial"/>
          <w:bCs/>
          <w:i/>
          <w:sz w:val="22"/>
          <w:szCs w:val="22"/>
        </w:rPr>
        <w:t>příslušná pobočka</w:t>
      </w:r>
      <w:r w:rsidR="00F81729" w:rsidRPr="00400CEC">
        <w:rPr>
          <w:rFonts w:ascii="Arial" w:hAnsi="Arial" w:cs="Arial"/>
          <w:bCs/>
          <w:i/>
          <w:sz w:val="22"/>
          <w:szCs w:val="22"/>
        </w:rPr>
        <w:t xml:space="preserve"> </w:t>
      </w:r>
      <w:r w:rsidR="000C13DD" w:rsidRPr="00400CEC">
        <w:rPr>
          <w:rFonts w:ascii="Arial" w:hAnsi="Arial" w:cs="Arial"/>
          <w:bCs/>
          <w:sz w:val="22"/>
          <w:szCs w:val="22"/>
        </w:rPr>
        <w:t>(dále jen „CRR“). Poskytovatelem dotace je Ministerstvo práce a sociálních věcí ČR (dále jen „MPSV“).</w:t>
      </w:r>
    </w:p>
    <w:p w:rsidR="003D5DD6" w:rsidRPr="00400CEC" w:rsidRDefault="000C13DD" w:rsidP="006F328B">
      <w:pPr>
        <w:pStyle w:val="Zkladntext"/>
        <w:numPr>
          <w:ilvl w:val="1"/>
          <w:numId w:val="1"/>
        </w:numPr>
        <w:tabs>
          <w:tab w:val="clear" w:pos="1225"/>
        </w:tabs>
        <w:spacing w:before="120" w:after="120"/>
        <w:ind w:left="0" w:firstLine="0"/>
        <w:rPr>
          <w:rFonts w:ascii="Arial" w:hAnsi="Arial" w:cs="Arial"/>
          <w:sz w:val="22"/>
          <w:szCs w:val="22"/>
        </w:rPr>
      </w:pPr>
      <w:r w:rsidRPr="00400CEC">
        <w:rPr>
          <w:rFonts w:ascii="Arial" w:hAnsi="Arial" w:cs="Arial"/>
          <w:sz w:val="22"/>
          <w:szCs w:val="22"/>
        </w:rPr>
        <w:t>Projekt</w:t>
      </w:r>
      <w:r w:rsidR="003D5DD6" w:rsidRPr="00400CEC">
        <w:rPr>
          <w:rFonts w:ascii="Arial" w:hAnsi="Arial" w:cs="Arial"/>
          <w:sz w:val="22"/>
          <w:szCs w:val="22"/>
        </w:rPr>
        <w:t xml:space="preserve"> bude realizován v</w:t>
      </w:r>
      <w:r w:rsidR="00B25088" w:rsidRPr="00400CEC">
        <w:rPr>
          <w:rFonts w:ascii="Arial" w:hAnsi="Arial" w:cs="Arial"/>
          <w:sz w:val="22"/>
          <w:szCs w:val="22"/>
        </w:rPr>
        <w:t xml:space="preserve"> </w:t>
      </w:r>
      <w:r w:rsidR="000A7F8D" w:rsidRPr="00400CEC">
        <w:rPr>
          <w:rFonts w:ascii="Arial" w:hAnsi="Arial" w:cs="Arial"/>
          <w:sz w:val="22"/>
          <w:szCs w:val="22"/>
        </w:rPr>
        <w:t>x</w:t>
      </w:r>
      <w:r w:rsidR="006742B6" w:rsidRPr="00400CEC">
        <w:rPr>
          <w:rFonts w:ascii="Arial" w:hAnsi="Arial" w:cs="Arial"/>
          <w:sz w:val="22"/>
          <w:szCs w:val="22"/>
        </w:rPr>
        <w:t xml:space="preserve"> </w:t>
      </w:r>
      <w:r w:rsidR="003D5DD6" w:rsidRPr="00400CEC">
        <w:rPr>
          <w:rFonts w:ascii="Arial" w:hAnsi="Arial" w:cs="Arial"/>
          <w:sz w:val="22"/>
          <w:szCs w:val="22"/>
        </w:rPr>
        <w:t xml:space="preserve">etapách, ke kterým bude účastník programu předkládat v čl. III uvedené doklady, na jejichž základě budou vydávány postupně rozhodnutí </w:t>
      </w:r>
      <w:r w:rsidR="00400CEC">
        <w:rPr>
          <w:rFonts w:ascii="Arial" w:hAnsi="Arial" w:cs="Arial"/>
          <w:sz w:val="22"/>
          <w:szCs w:val="22"/>
        </w:rPr>
        <w:t xml:space="preserve">                 </w:t>
      </w:r>
      <w:r w:rsidR="003D5DD6" w:rsidRPr="00400CEC">
        <w:rPr>
          <w:rFonts w:ascii="Arial" w:hAnsi="Arial" w:cs="Arial"/>
          <w:sz w:val="22"/>
          <w:szCs w:val="22"/>
        </w:rPr>
        <w:t>o poskytnutí dotace a</w:t>
      </w:r>
      <w:r w:rsidR="00766B7B" w:rsidRPr="00400CEC">
        <w:rPr>
          <w:rFonts w:ascii="Arial" w:hAnsi="Arial" w:cs="Arial"/>
          <w:sz w:val="22"/>
          <w:szCs w:val="22"/>
        </w:rPr>
        <w:t> </w:t>
      </w:r>
      <w:r w:rsidR="003D5DD6" w:rsidRPr="00400CEC">
        <w:rPr>
          <w:rFonts w:ascii="Arial" w:hAnsi="Arial" w:cs="Arial"/>
          <w:sz w:val="22"/>
          <w:szCs w:val="22"/>
        </w:rPr>
        <w:t>bude umožněno financování projektu:</w:t>
      </w:r>
    </w:p>
    <w:p w:rsidR="003D5DD6" w:rsidRPr="00400CEC" w:rsidRDefault="00F81729" w:rsidP="00D71773">
      <w:pPr>
        <w:pStyle w:val="Zkladntext"/>
        <w:numPr>
          <w:ilvl w:val="0"/>
          <w:numId w:val="2"/>
        </w:numPr>
        <w:tabs>
          <w:tab w:val="clear" w:pos="4127"/>
          <w:tab w:val="num" w:pos="426"/>
        </w:tabs>
        <w:spacing w:before="120" w:after="120"/>
        <w:ind w:left="0" w:firstLine="0"/>
        <w:rPr>
          <w:rFonts w:ascii="Arial" w:hAnsi="Arial" w:cs="Arial"/>
          <w:sz w:val="22"/>
          <w:szCs w:val="22"/>
        </w:rPr>
      </w:pPr>
      <w:r w:rsidRPr="00400CEC">
        <w:rPr>
          <w:rFonts w:ascii="Arial" w:hAnsi="Arial" w:cs="Arial"/>
          <w:sz w:val="22"/>
          <w:szCs w:val="22"/>
        </w:rPr>
        <w:t>1. etapa</w:t>
      </w:r>
      <w:r w:rsidR="003D5DD6" w:rsidRPr="00400CEC">
        <w:rPr>
          <w:rFonts w:ascii="Arial" w:hAnsi="Arial" w:cs="Arial"/>
          <w:sz w:val="22"/>
          <w:szCs w:val="22"/>
        </w:rPr>
        <w:t xml:space="preserve"> –</w:t>
      </w:r>
      <w:r w:rsidR="00CA1AC6" w:rsidRPr="00400CEC">
        <w:rPr>
          <w:rFonts w:ascii="Arial" w:hAnsi="Arial" w:cs="Arial"/>
          <w:sz w:val="22"/>
          <w:szCs w:val="22"/>
        </w:rPr>
        <w:t xml:space="preserve"> </w:t>
      </w:r>
      <w:r w:rsidR="000A7F8D" w:rsidRPr="00400CEC">
        <w:rPr>
          <w:rFonts w:ascii="Arial" w:hAnsi="Arial" w:cs="Arial"/>
          <w:sz w:val="22"/>
          <w:szCs w:val="22"/>
        </w:rPr>
        <w:t xml:space="preserve">( např. </w:t>
      </w:r>
      <w:r w:rsidR="00667329" w:rsidRPr="00400CEC">
        <w:rPr>
          <w:rFonts w:ascii="Arial" w:hAnsi="Arial" w:cs="Arial"/>
          <w:sz w:val="22"/>
          <w:szCs w:val="22"/>
        </w:rPr>
        <w:t>nákup nemovitostí</w:t>
      </w:r>
      <w:r w:rsidR="000A7F8D" w:rsidRPr="00400CEC">
        <w:rPr>
          <w:rFonts w:ascii="Arial" w:hAnsi="Arial" w:cs="Arial"/>
          <w:sz w:val="22"/>
          <w:szCs w:val="22"/>
        </w:rPr>
        <w:t>)</w:t>
      </w:r>
      <w:r w:rsidR="00CA1AC6" w:rsidRPr="00400CEC">
        <w:rPr>
          <w:rFonts w:ascii="Arial" w:hAnsi="Arial" w:cs="Arial"/>
          <w:sz w:val="22"/>
          <w:szCs w:val="22"/>
        </w:rPr>
        <w:t xml:space="preserve">, </w:t>
      </w:r>
    </w:p>
    <w:p w:rsidR="00922BDC" w:rsidRPr="00400CEC" w:rsidRDefault="00F81729" w:rsidP="00D71773">
      <w:pPr>
        <w:pStyle w:val="Zkladntext"/>
        <w:numPr>
          <w:ilvl w:val="0"/>
          <w:numId w:val="2"/>
        </w:numPr>
        <w:tabs>
          <w:tab w:val="clear" w:pos="4127"/>
          <w:tab w:val="num" w:pos="426"/>
        </w:tabs>
        <w:spacing w:before="120" w:after="120"/>
        <w:ind w:left="0" w:firstLine="0"/>
        <w:rPr>
          <w:rFonts w:ascii="Arial" w:hAnsi="Arial" w:cs="Arial"/>
          <w:sz w:val="22"/>
          <w:szCs w:val="22"/>
        </w:rPr>
      </w:pPr>
      <w:r w:rsidRPr="00400CEC">
        <w:rPr>
          <w:rFonts w:ascii="Arial" w:hAnsi="Arial" w:cs="Arial"/>
          <w:sz w:val="22"/>
          <w:szCs w:val="22"/>
        </w:rPr>
        <w:t>2. etapa</w:t>
      </w:r>
      <w:r w:rsidR="00922BDC" w:rsidRPr="00400CEC">
        <w:rPr>
          <w:rFonts w:ascii="Arial" w:hAnsi="Arial" w:cs="Arial"/>
          <w:sz w:val="22"/>
          <w:szCs w:val="22"/>
        </w:rPr>
        <w:t xml:space="preserve"> – </w:t>
      </w:r>
      <w:r w:rsidR="000A7F8D" w:rsidRPr="00400CEC">
        <w:rPr>
          <w:rFonts w:ascii="Arial" w:hAnsi="Arial" w:cs="Arial"/>
          <w:sz w:val="22"/>
          <w:szCs w:val="22"/>
        </w:rPr>
        <w:t xml:space="preserve">( např. </w:t>
      </w:r>
      <w:r w:rsidR="00667329" w:rsidRPr="00400CEC">
        <w:rPr>
          <w:rFonts w:ascii="Arial" w:hAnsi="Arial" w:cs="Arial"/>
          <w:sz w:val="22"/>
          <w:szCs w:val="22"/>
        </w:rPr>
        <w:t>realizace stavební části objektu, rekonstrukce objektu</w:t>
      </w:r>
      <w:r w:rsidR="000A7F8D" w:rsidRPr="00400CEC">
        <w:rPr>
          <w:rFonts w:ascii="Arial" w:hAnsi="Arial" w:cs="Arial"/>
          <w:sz w:val="22"/>
          <w:szCs w:val="22"/>
        </w:rPr>
        <w:t>)</w:t>
      </w:r>
      <w:r w:rsidR="00CA1AC6" w:rsidRPr="00400CEC">
        <w:rPr>
          <w:rFonts w:ascii="Arial" w:hAnsi="Arial" w:cs="Arial"/>
          <w:sz w:val="22"/>
          <w:szCs w:val="22"/>
        </w:rPr>
        <w:t xml:space="preserve">, </w:t>
      </w:r>
    </w:p>
    <w:p w:rsidR="00922BDC" w:rsidRPr="00400CEC" w:rsidRDefault="00F81729" w:rsidP="00D71773">
      <w:pPr>
        <w:pStyle w:val="Zkladntext"/>
        <w:numPr>
          <w:ilvl w:val="0"/>
          <w:numId w:val="2"/>
        </w:numPr>
        <w:tabs>
          <w:tab w:val="clear" w:pos="4127"/>
          <w:tab w:val="num" w:pos="426"/>
        </w:tabs>
        <w:spacing w:before="120" w:after="120"/>
        <w:ind w:left="0" w:firstLine="0"/>
        <w:rPr>
          <w:rFonts w:ascii="Arial" w:hAnsi="Arial" w:cs="Arial"/>
          <w:sz w:val="22"/>
          <w:szCs w:val="22"/>
        </w:rPr>
      </w:pPr>
      <w:r w:rsidRPr="00400CEC">
        <w:rPr>
          <w:rFonts w:ascii="Arial" w:hAnsi="Arial" w:cs="Arial"/>
          <w:sz w:val="22"/>
          <w:szCs w:val="22"/>
        </w:rPr>
        <w:lastRenderedPageBreak/>
        <w:t>3. etapa</w:t>
      </w:r>
      <w:r w:rsidR="00922BDC" w:rsidRPr="00400CEC">
        <w:rPr>
          <w:rFonts w:ascii="Arial" w:hAnsi="Arial" w:cs="Arial"/>
          <w:sz w:val="22"/>
          <w:szCs w:val="22"/>
        </w:rPr>
        <w:t xml:space="preserve"> – </w:t>
      </w:r>
      <w:r w:rsidR="000A7F8D" w:rsidRPr="00400CEC">
        <w:rPr>
          <w:rFonts w:ascii="Arial" w:hAnsi="Arial" w:cs="Arial"/>
          <w:sz w:val="22"/>
          <w:szCs w:val="22"/>
        </w:rPr>
        <w:t xml:space="preserve">( např. </w:t>
      </w:r>
      <w:r w:rsidR="00667329" w:rsidRPr="00400CEC">
        <w:rPr>
          <w:rFonts w:ascii="Arial" w:hAnsi="Arial" w:cs="Arial"/>
          <w:sz w:val="22"/>
          <w:szCs w:val="22"/>
        </w:rPr>
        <w:t>pořízení</w:t>
      </w:r>
      <w:r w:rsidR="005F572C" w:rsidRPr="00400CEC">
        <w:rPr>
          <w:rFonts w:ascii="Arial" w:hAnsi="Arial" w:cs="Arial"/>
          <w:sz w:val="22"/>
          <w:szCs w:val="22"/>
        </w:rPr>
        <w:t xml:space="preserve"> vnitřního vybav</w:t>
      </w:r>
      <w:r w:rsidRPr="00400CEC">
        <w:rPr>
          <w:rFonts w:ascii="Arial" w:hAnsi="Arial" w:cs="Arial"/>
          <w:sz w:val="22"/>
          <w:szCs w:val="22"/>
        </w:rPr>
        <w:t xml:space="preserve">ení, </w:t>
      </w:r>
      <w:r w:rsidR="005F572C" w:rsidRPr="00400CEC">
        <w:rPr>
          <w:rFonts w:ascii="Arial" w:hAnsi="Arial" w:cs="Arial"/>
          <w:sz w:val="22"/>
          <w:szCs w:val="22"/>
        </w:rPr>
        <w:t xml:space="preserve">strojů, přístrojů, zařízení a </w:t>
      </w:r>
      <w:r w:rsidR="00667329" w:rsidRPr="00400CEC">
        <w:rPr>
          <w:rFonts w:ascii="Arial" w:hAnsi="Arial" w:cs="Arial"/>
          <w:sz w:val="22"/>
          <w:szCs w:val="22"/>
        </w:rPr>
        <w:t>ukončení projektu</w:t>
      </w:r>
      <w:r w:rsidR="000A7F8D" w:rsidRPr="00400CEC">
        <w:rPr>
          <w:rFonts w:ascii="Arial" w:hAnsi="Arial" w:cs="Arial"/>
          <w:sz w:val="22"/>
          <w:szCs w:val="22"/>
        </w:rPr>
        <w:t>)</w:t>
      </w:r>
      <w:r w:rsidR="00B96149" w:rsidRPr="00400CEC">
        <w:rPr>
          <w:rFonts w:ascii="Arial" w:hAnsi="Arial" w:cs="Arial"/>
          <w:sz w:val="22"/>
          <w:szCs w:val="22"/>
        </w:rPr>
        <w:t>,</w:t>
      </w:r>
    </w:p>
    <w:p w:rsidR="003D5DD6" w:rsidRPr="00400CEC" w:rsidRDefault="00917703" w:rsidP="00881C2D">
      <w:pPr>
        <w:pStyle w:val="Zkladntext"/>
        <w:numPr>
          <w:ilvl w:val="1"/>
          <w:numId w:val="1"/>
        </w:numPr>
        <w:tabs>
          <w:tab w:val="clear" w:pos="1225"/>
        </w:tabs>
        <w:spacing w:before="120" w:after="120"/>
        <w:ind w:left="0" w:firstLine="0"/>
        <w:rPr>
          <w:rFonts w:ascii="Arial" w:hAnsi="Arial" w:cs="Arial"/>
          <w:sz w:val="22"/>
          <w:szCs w:val="22"/>
        </w:rPr>
      </w:pPr>
      <w:r w:rsidRPr="00400CEC">
        <w:rPr>
          <w:rFonts w:ascii="Arial" w:hAnsi="Arial" w:cs="Arial"/>
          <w:sz w:val="22"/>
          <w:szCs w:val="22"/>
        </w:rPr>
        <w:t xml:space="preserve"> </w:t>
      </w:r>
      <w:r w:rsidR="003D5DD6" w:rsidRPr="00400CEC">
        <w:rPr>
          <w:rFonts w:ascii="Arial" w:hAnsi="Arial" w:cs="Arial"/>
          <w:sz w:val="22"/>
          <w:szCs w:val="22"/>
        </w:rPr>
        <w:t xml:space="preserve">Výběr dodavatelů bude realizován v souladu s postupy uvedenými v příloze </w:t>
      </w:r>
      <w:r w:rsidR="00400CEC">
        <w:rPr>
          <w:rFonts w:ascii="Arial" w:hAnsi="Arial" w:cs="Arial"/>
          <w:sz w:val="22"/>
          <w:szCs w:val="22"/>
        </w:rPr>
        <w:t xml:space="preserve">                  </w:t>
      </w:r>
      <w:r w:rsidR="003D5DD6" w:rsidRPr="00400CEC">
        <w:rPr>
          <w:rFonts w:ascii="Arial" w:hAnsi="Arial" w:cs="Arial"/>
          <w:sz w:val="22"/>
          <w:szCs w:val="22"/>
        </w:rPr>
        <w:t>č.</w:t>
      </w:r>
      <w:r w:rsidR="001130D9" w:rsidRPr="00400CEC">
        <w:rPr>
          <w:rFonts w:ascii="Arial" w:hAnsi="Arial" w:cs="Arial"/>
          <w:sz w:val="22"/>
          <w:szCs w:val="22"/>
        </w:rPr>
        <w:t xml:space="preserve"> </w:t>
      </w:r>
      <w:r w:rsidR="003D5DD6" w:rsidRPr="00400CEC">
        <w:rPr>
          <w:rFonts w:ascii="Arial" w:hAnsi="Arial" w:cs="Arial"/>
          <w:sz w:val="22"/>
          <w:szCs w:val="22"/>
        </w:rPr>
        <w:t xml:space="preserve">9 Metodika zadávání zakázek Integrovaný operační program, oblasti intervence 3.1 a 3.3. </w:t>
      </w:r>
    </w:p>
    <w:p w:rsidR="003D5DD6" w:rsidRPr="00400CEC" w:rsidRDefault="00917703" w:rsidP="006F328B">
      <w:pPr>
        <w:pStyle w:val="Zkladntext"/>
        <w:numPr>
          <w:ilvl w:val="1"/>
          <w:numId w:val="1"/>
        </w:numPr>
        <w:tabs>
          <w:tab w:val="clear" w:pos="1225"/>
        </w:tabs>
        <w:spacing w:before="120" w:after="120"/>
        <w:ind w:left="0" w:firstLine="0"/>
        <w:rPr>
          <w:rFonts w:ascii="Arial" w:hAnsi="Arial" w:cs="Arial"/>
          <w:sz w:val="22"/>
          <w:szCs w:val="22"/>
        </w:rPr>
      </w:pPr>
      <w:r w:rsidRPr="00400CEC">
        <w:rPr>
          <w:rFonts w:ascii="Arial" w:hAnsi="Arial" w:cs="Arial"/>
          <w:sz w:val="22"/>
          <w:szCs w:val="22"/>
        </w:rPr>
        <w:t xml:space="preserve"> </w:t>
      </w:r>
      <w:r w:rsidR="003D5DD6" w:rsidRPr="00400CEC">
        <w:rPr>
          <w:rFonts w:ascii="Arial" w:hAnsi="Arial" w:cs="Arial"/>
          <w:sz w:val="22"/>
          <w:szCs w:val="22"/>
        </w:rPr>
        <w:t>Účast státního rozpočtu na financování projektu je limitní</w:t>
      </w:r>
      <w:r w:rsidR="00AC0144" w:rsidRPr="00400CEC">
        <w:rPr>
          <w:rFonts w:ascii="Arial" w:hAnsi="Arial" w:cs="Arial"/>
          <w:sz w:val="22"/>
          <w:szCs w:val="22"/>
        </w:rPr>
        <w:t xml:space="preserve"> </w:t>
      </w:r>
      <w:r w:rsidR="003D5DD6" w:rsidRPr="00400CEC">
        <w:rPr>
          <w:rFonts w:ascii="Arial" w:hAnsi="Arial" w:cs="Arial"/>
          <w:sz w:val="22"/>
          <w:szCs w:val="22"/>
        </w:rPr>
        <w:t>-maximální.</w:t>
      </w:r>
    </w:p>
    <w:p w:rsidR="003D5DD6" w:rsidRPr="00400CEC" w:rsidRDefault="003D5DD6" w:rsidP="006F328B">
      <w:pPr>
        <w:pStyle w:val="Zkladntext"/>
        <w:numPr>
          <w:ilvl w:val="1"/>
          <w:numId w:val="1"/>
        </w:numPr>
        <w:tabs>
          <w:tab w:val="clear" w:pos="1225"/>
        </w:tabs>
        <w:spacing w:before="120" w:after="120"/>
        <w:ind w:left="0" w:firstLine="0"/>
        <w:rPr>
          <w:rFonts w:ascii="Arial" w:hAnsi="Arial" w:cs="Arial"/>
          <w:sz w:val="22"/>
          <w:szCs w:val="22"/>
        </w:rPr>
      </w:pPr>
      <w:r w:rsidRPr="00400CEC">
        <w:rPr>
          <w:rFonts w:ascii="Arial" w:hAnsi="Arial" w:cs="Arial"/>
          <w:sz w:val="22"/>
          <w:szCs w:val="22"/>
        </w:rPr>
        <w:t>Vešker</w:t>
      </w:r>
      <w:r w:rsidR="00BE399C" w:rsidRPr="00400CEC">
        <w:rPr>
          <w:rFonts w:ascii="Arial" w:hAnsi="Arial" w:cs="Arial"/>
          <w:sz w:val="22"/>
          <w:szCs w:val="22"/>
        </w:rPr>
        <w:t xml:space="preserve">ý pořizovaný majetek </w:t>
      </w:r>
      <w:r w:rsidRPr="00400CEC">
        <w:rPr>
          <w:rFonts w:ascii="Arial" w:hAnsi="Arial" w:cs="Arial"/>
          <w:sz w:val="22"/>
          <w:szCs w:val="22"/>
        </w:rPr>
        <w:t>bud</w:t>
      </w:r>
      <w:r w:rsidR="00BE399C" w:rsidRPr="00400CEC">
        <w:rPr>
          <w:rFonts w:ascii="Arial" w:hAnsi="Arial" w:cs="Arial"/>
          <w:sz w:val="22"/>
          <w:szCs w:val="22"/>
        </w:rPr>
        <w:t>e</w:t>
      </w:r>
      <w:r w:rsidRPr="00400CEC">
        <w:rPr>
          <w:rFonts w:ascii="Arial" w:hAnsi="Arial" w:cs="Arial"/>
          <w:sz w:val="22"/>
          <w:szCs w:val="22"/>
        </w:rPr>
        <w:t xml:space="preserve"> uveden včetně technické specifikace a ocenění.</w:t>
      </w:r>
    </w:p>
    <w:p w:rsidR="003D5DD6" w:rsidRPr="00400CEC" w:rsidRDefault="003D5DD6" w:rsidP="00881C2D">
      <w:pPr>
        <w:pStyle w:val="Zkladntext"/>
        <w:numPr>
          <w:ilvl w:val="1"/>
          <w:numId w:val="1"/>
        </w:numPr>
        <w:tabs>
          <w:tab w:val="clear" w:pos="1225"/>
          <w:tab w:val="num" w:pos="0"/>
        </w:tabs>
        <w:spacing w:before="120" w:after="120"/>
        <w:ind w:left="0" w:firstLine="0"/>
        <w:rPr>
          <w:rFonts w:ascii="Arial" w:hAnsi="Arial" w:cs="Arial"/>
          <w:sz w:val="22"/>
          <w:szCs w:val="22"/>
        </w:rPr>
      </w:pPr>
      <w:r w:rsidRPr="00400CEC">
        <w:rPr>
          <w:rFonts w:ascii="Arial" w:hAnsi="Arial" w:cs="Arial"/>
          <w:sz w:val="22"/>
          <w:szCs w:val="22"/>
        </w:rPr>
        <w:t>Za zatřídění jednotlivých položek na příslušné řádky formulářů ED</w:t>
      </w:r>
      <w:r w:rsidR="00881C2D" w:rsidRPr="00400CEC">
        <w:rPr>
          <w:rFonts w:ascii="Arial" w:hAnsi="Arial" w:cs="Arial"/>
          <w:sz w:val="22"/>
          <w:szCs w:val="22"/>
        </w:rPr>
        <w:t xml:space="preserve">S/ISPROFIN odpovídá </w:t>
      </w:r>
      <w:r w:rsidRPr="00400CEC">
        <w:rPr>
          <w:rFonts w:ascii="Arial" w:hAnsi="Arial" w:cs="Arial"/>
          <w:sz w:val="22"/>
          <w:szCs w:val="22"/>
        </w:rPr>
        <w:t>účastník programu.</w:t>
      </w:r>
    </w:p>
    <w:p w:rsidR="001130D9" w:rsidRPr="00400CEC" w:rsidRDefault="00917703" w:rsidP="006F328B">
      <w:pPr>
        <w:pStyle w:val="Zkladntext"/>
        <w:numPr>
          <w:ilvl w:val="1"/>
          <w:numId w:val="1"/>
        </w:numPr>
        <w:tabs>
          <w:tab w:val="clear" w:pos="1225"/>
        </w:tabs>
        <w:spacing w:before="120" w:after="120"/>
        <w:ind w:left="0" w:firstLine="0"/>
        <w:rPr>
          <w:rFonts w:ascii="Arial" w:hAnsi="Arial" w:cs="Arial"/>
          <w:sz w:val="22"/>
          <w:szCs w:val="22"/>
        </w:rPr>
      </w:pPr>
      <w:r w:rsidRPr="00400CEC">
        <w:rPr>
          <w:rFonts w:ascii="Arial" w:hAnsi="Arial" w:cs="Arial"/>
          <w:sz w:val="22"/>
          <w:szCs w:val="22"/>
        </w:rPr>
        <w:t xml:space="preserve"> </w:t>
      </w:r>
      <w:r w:rsidR="003D5DD6" w:rsidRPr="00400CEC">
        <w:rPr>
          <w:rFonts w:ascii="Arial" w:hAnsi="Arial" w:cs="Arial"/>
          <w:sz w:val="22"/>
          <w:szCs w:val="22"/>
        </w:rPr>
        <w:t xml:space="preserve">Ukončením realizace </w:t>
      </w:r>
      <w:r w:rsidR="00DE57D7" w:rsidRPr="00400CEC">
        <w:rPr>
          <w:rFonts w:ascii="Arial" w:hAnsi="Arial" w:cs="Arial"/>
          <w:sz w:val="22"/>
          <w:szCs w:val="22"/>
        </w:rPr>
        <w:t>akce (</w:t>
      </w:r>
      <w:r w:rsidR="003D5DD6" w:rsidRPr="00400CEC">
        <w:rPr>
          <w:rFonts w:ascii="Arial" w:hAnsi="Arial" w:cs="Arial"/>
          <w:sz w:val="22"/>
          <w:szCs w:val="22"/>
        </w:rPr>
        <w:t>projektu</w:t>
      </w:r>
      <w:r w:rsidR="00DE57D7" w:rsidRPr="00400CEC">
        <w:rPr>
          <w:rFonts w:ascii="Arial" w:hAnsi="Arial" w:cs="Arial"/>
          <w:sz w:val="22"/>
          <w:szCs w:val="22"/>
        </w:rPr>
        <w:t>)</w:t>
      </w:r>
      <w:r w:rsidR="003D5DD6" w:rsidRPr="00400CEC">
        <w:rPr>
          <w:rFonts w:ascii="Arial" w:hAnsi="Arial" w:cs="Arial"/>
          <w:sz w:val="22"/>
          <w:szCs w:val="22"/>
        </w:rPr>
        <w:t xml:space="preserve"> se rozumí </w:t>
      </w:r>
      <w:r w:rsidR="00DE57D7" w:rsidRPr="00400CEC">
        <w:rPr>
          <w:rFonts w:ascii="Arial" w:hAnsi="Arial" w:cs="Arial"/>
          <w:sz w:val="22"/>
          <w:szCs w:val="22"/>
        </w:rPr>
        <w:t>termín</w:t>
      </w:r>
      <w:r w:rsidR="001130D9" w:rsidRPr="00400CEC">
        <w:rPr>
          <w:rFonts w:ascii="Arial" w:hAnsi="Arial" w:cs="Arial"/>
          <w:sz w:val="22"/>
          <w:szCs w:val="22"/>
        </w:rPr>
        <w:t>:</w:t>
      </w:r>
    </w:p>
    <w:p w:rsidR="001130D9" w:rsidRPr="00400CEC" w:rsidRDefault="001130D9" w:rsidP="001130D9">
      <w:pPr>
        <w:pStyle w:val="Zkladntext"/>
        <w:spacing w:before="120" w:after="120"/>
        <w:rPr>
          <w:rFonts w:ascii="Arial" w:hAnsi="Arial" w:cs="Arial"/>
          <w:sz w:val="22"/>
          <w:szCs w:val="22"/>
        </w:rPr>
      </w:pPr>
      <w:r w:rsidRPr="00400CEC">
        <w:rPr>
          <w:rFonts w:ascii="Arial" w:hAnsi="Arial" w:cs="Arial"/>
          <w:sz w:val="22"/>
          <w:szCs w:val="22"/>
        </w:rPr>
        <w:t>-</w:t>
      </w:r>
      <w:r w:rsidR="00DE57D7" w:rsidRPr="00400CEC">
        <w:rPr>
          <w:rFonts w:ascii="Arial" w:hAnsi="Arial" w:cs="Arial"/>
          <w:sz w:val="22"/>
          <w:szCs w:val="22"/>
        </w:rPr>
        <w:t xml:space="preserve"> </w:t>
      </w:r>
      <w:r w:rsidR="00B95EE7" w:rsidRPr="00400CEC">
        <w:rPr>
          <w:rFonts w:ascii="Arial" w:hAnsi="Arial" w:cs="Arial"/>
          <w:sz w:val="22"/>
          <w:szCs w:val="22"/>
        </w:rPr>
        <w:t xml:space="preserve">do kterého </w:t>
      </w:r>
      <w:r w:rsidR="00DE57D7" w:rsidRPr="00400CEC">
        <w:rPr>
          <w:rFonts w:ascii="Arial" w:hAnsi="Arial" w:cs="Arial"/>
          <w:sz w:val="22"/>
          <w:szCs w:val="22"/>
        </w:rPr>
        <w:t xml:space="preserve">je možné v souladu se zákonem č. 183/2006 Sb., o územním plánování </w:t>
      </w:r>
      <w:r w:rsidR="00400CEC">
        <w:rPr>
          <w:rFonts w:ascii="Arial" w:hAnsi="Arial" w:cs="Arial"/>
          <w:sz w:val="22"/>
          <w:szCs w:val="22"/>
        </w:rPr>
        <w:t xml:space="preserve">             </w:t>
      </w:r>
      <w:r w:rsidR="00DE57D7" w:rsidRPr="00400CEC">
        <w:rPr>
          <w:rFonts w:ascii="Arial" w:hAnsi="Arial" w:cs="Arial"/>
          <w:sz w:val="22"/>
          <w:szCs w:val="22"/>
        </w:rPr>
        <w:t>a stavebním řádu (stavební zákon), ve znění pozdějších předpisů, stavbu užívat</w:t>
      </w:r>
      <w:r w:rsidRPr="00400CEC">
        <w:rPr>
          <w:rFonts w:ascii="Arial" w:hAnsi="Arial" w:cs="Arial"/>
          <w:sz w:val="22"/>
          <w:szCs w:val="22"/>
        </w:rPr>
        <w:t>,</w:t>
      </w:r>
    </w:p>
    <w:p w:rsidR="003D5DD6" w:rsidRPr="00400CEC" w:rsidRDefault="001130D9" w:rsidP="001130D9">
      <w:pPr>
        <w:pStyle w:val="Zkladntext"/>
        <w:spacing w:before="120" w:after="120"/>
        <w:rPr>
          <w:rFonts w:ascii="Arial" w:hAnsi="Arial" w:cs="Arial"/>
          <w:sz w:val="22"/>
          <w:szCs w:val="22"/>
        </w:rPr>
      </w:pPr>
      <w:r w:rsidRPr="00400CEC">
        <w:rPr>
          <w:rFonts w:ascii="Arial" w:hAnsi="Arial" w:cs="Arial"/>
          <w:sz w:val="22"/>
          <w:szCs w:val="22"/>
        </w:rPr>
        <w:t>-</w:t>
      </w:r>
      <w:r w:rsidR="00DE57D7" w:rsidRPr="00400CEC">
        <w:rPr>
          <w:rFonts w:ascii="Arial" w:hAnsi="Arial" w:cs="Arial"/>
          <w:sz w:val="22"/>
          <w:szCs w:val="22"/>
        </w:rPr>
        <w:t xml:space="preserve"> </w:t>
      </w:r>
      <w:r w:rsidRPr="00400CEC">
        <w:rPr>
          <w:rFonts w:ascii="Arial" w:hAnsi="Arial" w:cs="Arial"/>
          <w:sz w:val="22"/>
          <w:szCs w:val="22"/>
        </w:rPr>
        <w:t>kdy</w:t>
      </w:r>
      <w:r w:rsidR="00DE57D7" w:rsidRPr="00400CEC">
        <w:rPr>
          <w:rFonts w:ascii="Arial" w:hAnsi="Arial" w:cs="Arial"/>
          <w:sz w:val="22"/>
          <w:szCs w:val="22"/>
        </w:rPr>
        <w:t xml:space="preserve"> dojde k vystavení předávacího protokolu po předání všech dodávek vnitřního vybavení, strojů, přístrojů a zařízení</w:t>
      </w:r>
      <w:r w:rsidR="005F572C" w:rsidRPr="00400CEC">
        <w:rPr>
          <w:rFonts w:ascii="Arial" w:hAnsi="Arial" w:cs="Arial"/>
          <w:sz w:val="22"/>
          <w:szCs w:val="22"/>
        </w:rPr>
        <w:t>.</w:t>
      </w:r>
    </w:p>
    <w:p w:rsidR="00E478FA" w:rsidRPr="00400CEC" w:rsidRDefault="00E478FA" w:rsidP="00881C2D">
      <w:pPr>
        <w:pStyle w:val="Zkladntext"/>
        <w:numPr>
          <w:ilvl w:val="1"/>
          <w:numId w:val="1"/>
        </w:numPr>
        <w:tabs>
          <w:tab w:val="clear" w:pos="1225"/>
        </w:tabs>
        <w:spacing w:before="120" w:after="120"/>
        <w:ind w:left="0" w:firstLine="0"/>
        <w:rPr>
          <w:rFonts w:ascii="Arial" w:hAnsi="Arial" w:cs="Arial"/>
          <w:sz w:val="22"/>
          <w:szCs w:val="22"/>
        </w:rPr>
      </w:pPr>
      <w:r w:rsidRPr="00400CEC">
        <w:rPr>
          <w:rFonts w:ascii="Arial" w:hAnsi="Arial" w:cs="Arial"/>
          <w:sz w:val="22"/>
          <w:szCs w:val="22"/>
        </w:rPr>
        <w:t xml:space="preserve">Ukončením </w:t>
      </w:r>
      <w:r w:rsidR="00267E0C" w:rsidRPr="00400CEC">
        <w:rPr>
          <w:rFonts w:ascii="Arial" w:hAnsi="Arial" w:cs="Arial"/>
          <w:sz w:val="22"/>
          <w:szCs w:val="22"/>
        </w:rPr>
        <w:t>F</w:t>
      </w:r>
      <w:r w:rsidRPr="00400CEC">
        <w:rPr>
          <w:rFonts w:ascii="Arial" w:hAnsi="Arial" w:cs="Arial"/>
          <w:sz w:val="22"/>
          <w:szCs w:val="22"/>
        </w:rPr>
        <w:t>inancování</w:t>
      </w:r>
      <w:r w:rsidR="00267E0C" w:rsidRPr="00400CEC">
        <w:rPr>
          <w:rFonts w:ascii="Arial" w:hAnsi="Arial" w:cs="Arial"/>
          <w:sz w:val="22"/>
          <w:szCs w:val="22"/>
        </w:rPr>
        <w:t xml:space="preserve"> </w:t>
      </w:r>
      <w:r w:rsidR="00DE57D7" w:rsidRPr="00400CEC">
        <w:rPr>
          <w:rFonts w:ascii="Arial" w:hAnsi="Arial" w:cs="Arial"/>
          <w:sz w:val="22"/>
          <w:szCs w:val="22"/>
        </w:rPr>
        <w:t xml:space="preserve">akce </w:t>
      </w:r>
      <w:r w:rsidR="00267E0C" w:rsidRPr="00400CEC">
        <w:rPr>
          <w:rFonts w:ascii="Arial" w:hAnsi="Arial" w:cs="Arial"/>
          <w:sz w:val="22"/>
          <w:szCs w:val="22"/>
        </w:rPr>
        <w:t xml:space="preserve">se rozumí datum, do kterého lze </w:t>
      </w:r>
      <w:r w:rsidR="00DE57D7" w:rsidRPr="00400CEC">
        <w:rPr>
          <w:rFonts w:ascii="Arial" w:hAnsi="Arial" w:cs="Arial"/>
          <w:sz w:val="22"/>
          <w:szCs w:val="22"/>
        </w:rPr>
        <w:t xml:space="preserve">provést úhrady finančních prostředků v rámci projektu. Po tomto termínu nelze provádět žádné další úhrady </w:t>
      </w:r>
      <w:r w:rsidR="005F572C" w:rsidRPr="00400CEC">
        <w:rPr>
          <w:rFonts w:ascii="Arial" w:hAnsi="Arial" w:cs="Arial"/>
          <w:sz w:val="22"/>
          <w:szCs w:val="22"/>
        </w:rPr>
        <w:t>a současně musí být ukončeno i financování z ostatních zdrojů.</w:t>
      </w:r>
    </w:p>
    <w:p w:rsidR="00267E0C" w:rsidRPr="00400CEC" w:rsidRDefault="005F572C" w:rsidP="00267E0C">
      <w:pPr>
        <w:pStyle w:val="Zkladntext"/>
        <w:spacing w:before="120" w:after="120"/>
        <w:rPr>
          <w:rFonts w:ascii="Arial" w:hAnsi="Arial" w:cs="Arial"/>
          <w:sz w:val="22"/>
          <w:szCs w:val="22"/>
        </w:rPr>
      </w:pPr>
      <w:r w:rsidRPr="00400CEC">
        <w:rPr>
          <w:rFonts w:ascii="Arial" w:hAnsi="Arial" w:cs="Arial"/>
          <w:sz w:val="22"/>
          <w:szCs w:val="22"/>
        </w:rPr>
        <w:t>Ukončení</w:t>
      </w:r>
      <w:r w:rsidR="00267E0C" w:rsidRPr="00400CEC">
        <w:rPr>
          <w:rFonts w:ascii="Arial" w:hAnsi="Arial" w:cs="Arial"/>
          <w:sz w:val="22"/>
          <w:szCs w:val="22"/>
        </w:rPr>
        <w:t xml:space="preserve"> Financování </w:t>
      </w:r>
      <w:r w:rsidRPr="00400CEC">
        <w:rPr>
          <w:rFonts w:ascii="Arial" w:hAnsi="Arial" w:cs="Arial"/>
          <w:sz w:val="22"/>
          <w:szCs w:val="22"/>
        </w:rPr>
        <w:t xml:space="preserve">akce </w:t>
      </w:r>
      <w:r w:rsidR="00267E0C" w:rsidRPr="00400CEC">
        <w:rPr>
          <w:rFonts w:ascii="Arial" w:hAnsi="Arial" w:cs="Arial"/>
          <w:sz w:val="22"/>
          <w:szCs w:val="22"/>
        </w:rPr>
        <w:t>musí předcházet:</w:t>
      </w:r>
    </w:p>
    <w:p w:rsidR="001F63D6" w:rsidRPr="00400CEC" w:rsidRDefault="001F63D6" w:rsidP="001130D9">
      <w:pPr>
        <w:pStyle w:val="Odstavecseseznamem"/>
        <w:numPr>
          <w:ilvl w:val="1"/>
          <w:numId w:val="2"/>
        </w:numPr>
        <w:tabs>
          <w:tab w:val="left" w:pos="1418"/>
        </w:tabs>
        <w:ind w:left="851" w:hanging="142"/>
        <w:jc w:val="both"/>
        <w:rPr>
          <w:rFonts w:ascii="Arial" w:hAnsi="Arial" w:cs="Arial"/>
          <w:sz w:val="22"/>
          <w:szCs w:val="22"/>
        </w:rPr>
      </w:pPr>
      <w:r w:rsidRPr="00400CEC">
        <w:rPr>
          <w:rFonts w:ascii="Arial" w:hAnsi="Arial" w:cs="Arial"/>
          <w:sz w:val="22"/>
          <w:szCs w:val="22"/>
        </w:rPr>
        <w:t xml:space="preserve">u plátců daně z přidané hodnoty v režimu </w:t>
      </w:r>
      <w:r w:rsidR="008342B4" w:rsidRPr="00400CEC">
        <w:rPr>
          <w:rFonts w:ascii="Arial" w:hAnsi="Arial" w:cs="Arial"/>
          <w:sz w:val="22"/>
          <w:szCs w:val="22"/>
        </w:rPr>
        <w:t xml:space="preserve">přenesené </w:t>
      </w:r>
      <w:r w:rsidRPr="00400CEC">
        <w:rPr>
          <w:rFonts w:ascii="Arial" w:hAnsi="Arial" w:cs="Arial"/>
          <w:sz w:val="22"/>
          <w:szCs w:val="22"/>
        </w:rPr>
        <w:t>daňové povinnosti datum provedení úhrady posledního závazku, a to včetně úhrady závazků z pracovně právních vztahů</w:t>
      </w:r>
      <w:r w:rsidR="005F572C" w:rsidRPr="00400CEC">
        <w:rPr>
          <w:rFonts w:ascii="Arial" w:hAnsi="Arial" w:cs="Arial"/>
          <w:sz w:val="22"/>
          <w:szCs w:val="22"/>
        </w:rPr>
        <w:t xml:space="preserve"> a vypořádání DPH podle daňové povinnosti,</w:t>
      </w:r>
    </w:p>
    <w:p w:rsidR="001F63D6" w:rsidRPr="00400CEC" w:rsidRDefault="001F63D6" w:rsidP="001130D9">
      <w:pPr>
        <w:pStyle w:val="Odstavecseseznamem"/>
        <w:numPr>
          <w:ilvl w:val="1"/>
          <w:numId w:val="2"/>
        </w:numPr>
        <w:tabs>
          <w:tab w:val="left" w:pos="1418"/>
        </w:tabs>
        <w:ind w:left="851" w:hanging="142"/>
        <w:jc w:val="both"/>
        <w:rPr>
          <w:rFonts w:ascii="Arial" w:hAnsi="Arial" w:cs="Arial"/>
          <w:sz w:val="22"/>
          <w:szCs w:val="22"/>
        </w:rPr>
      </w:pPr>
      <w:r w:rsidRPr="00400CEC">
        <w:rPr>
          <w:rFonts w:ascii="Arial" w:hAnsi="Arial" w:cs="Arial"/>
          <w:sz w:val="22"/>
          <w:szCs w:val="22"/>
        </w:rPr>
        <w:t>u plátců daně z přidané hodnoty, u kterých není aplikován režim přenesen</w:t>
      </w:r>
      <w:r w:rsidR="008342B4" w:rsidRPr="00400CEC">
        <w:rPr>
          <w:rFonts w:ascii="Arial" w:hAnsi="Arial" w:cs="Arial"/>
          <w:sz w:val="22"/>
          <w:szCs w:val="22"/>
        </w:rPr>
        <w:t>é</w:t>
      </w:r>
      <w:r w:rsidRPr="00400CEC">
        <w:rPr>
          <w:rFonts w:ascii="Arial" w:hAnsi="Arial" w:cs="Arial"/>
          <w:sz w:val="22"/>
          <w:szCs w:val="22"/>
        </w:rPr>
        <w:t xml:space="preserve"> daňové povinnosti a u neplátců daně z přidané hodnoty datum provedení úhrady posledního závazku.</w:t>
      </w:r>
    </w:p>
    <w:p w:rsidR="001F63D6" w:rsidRPr="00400CEC" w:rsidRDefault="00267E0C" w:rsidP="00E554B1">
      <w:pPr>
        <w:pStyle w:val="Zkladntext"/>
        <w:numPr>
          <w:ilvl w:val="1"/>
          <w:numId w:val="1"/>
        </w:numPr>
        <w:tabs>
          <w:tab w:val="clear" w:pos="1225"/>
        </w:tabs>
        <w:spacing w:before="120" w:after="120"/>
        <w:ind w:left="0" w:firstLine="0"/>
        <w:rPr>
          <w:rFonts w:ascii="Arial" w:hAnsi="Arial" w:cs="Arial"/>
          <w:sz w:val="22"/>
          <w:szCs w:val="22"/>
        </w:rPr>
      </w:pPr>
      <w:r w:rsidRPr="00400CEC">
        <w:rPr>
          <w:rFonts w:ascii="Arial" w:hAnsi="Arial" w:cs="Arial"/>
          <w:sz w:val="22"/>
          <w:szCs w:val="22"/>
        </w:rPr>
        <w:t>Termínem Před</w:t>
      </w:r>
      <w:r w:rsidR="005F572C" w:rsidRPr="00400CEC">
        <w:rPr>
          <w:rFonts w:ascii="Arial" w:hAnsi="Arial" w:cs="Arial"/>
          <w:sz w:val="22"/>
          <w:szCs w:val="22"/>
        </w:rPr>
        <w:t>ložení dokumentace k z</w:t>
      </w:r>
      <w:r w:rsidRPr="00400CEC">
        <w:rPr>
          <w:rFonts w:ascii="Arial" w:hAnsi="Arial" w:cs="Arial"/>
          <w:sz w:val="22"/>
          <w:szCs w:val="22"/>
        </w:rPr>
        <w:t>ávěrečné</w:t>
      </w:r>
      <w:r w:rsidR="005F572C" w:rsidRPr="00400CEC">
        <w:rPr>
          <w:rFonts w:ascii="Arial" w:hAnsi="Arial" w:cs="Arial"/>
          <w:sz w:val="22"/>
          <w:szCs w:val="22"/>
        </w:rPr>
        <w:t>mu</w:t>
      </w:r>
      <w:r w:rsidRPr="00400CEC">
        <w:rPr>
          <w:rFonts w:ascii="Arial" w:hAnsi="Arial" w:cs="Arial"/>
          <w:sz w:val="22"/>
          <w:szCs w:val="22"/>
        </w:rPr>
        <w:t xml:space="preserve"> vyhodnocení </w:t>
      </w:r>
      <w:r w:rsidR="005F572C" w:rsidRPr="00400CEC">
        <w:rPr>
          <w:rFonts w:ascii="Arial" w:hAnsi="Arial" w:cs="Arial"/>
          <w:sz w:val="22"/>
          <w:szCs w:val="22"/>
        </w:rPr>
        <w:t>akce (</w:t>
      </w:r>
      <w:r w:rsidRPr="00400CEC">
        <w:rPr>
          <w:rFonts w:ascii="Arial" w:hAnsi="Arial" w:cs="Arial"/>
          <w:sz w:val="22"/>
          <w:szCs w:val="22"/>
        </w:rPr>
        <w:t>projektu</w:t>
      </w:r>
      <w:r w:rsidR="005F572C" w:rsidRPr="00400CEC">
        <w:rPr>
          <w:rFonts w:ascii="Arial" w:hAnsi="Arial" w:cs="Arial"/>
          <w:sz w:val="22"/>
          <w:szCs w:val="22"/>
        </w:rPr>
        <w:t>)</w:t>
      </w:r>
      <w:r w:rsidRPr="00400CEC">
        <w:rPr>
          <w:rFonts w:ascii="Arial" w:hAnsi="Arial" w:cs="Arial"/>
          <w:sz w:val="22"/>
          <w:szCs w:val="22"/>
        </w:rPr>
        <w:t xml:space="preserve"> se rozumí</w:t>
      </w:r>
      <w:r w:rsidRPr="00400CEC">
        <w:rPr>
          <w:rFonts w:ascii="Arial" w:hAnsi="Arial" w:cs="Arial"/>
          <w:b/>
          <w:sz w:val="22"/>
          <w:szCs w:val="22"/>
        </w:rPr>
        <w:t xml:space="preserve"> </w:t>
      </w:r>
      <w:r w:rsidR="005F572C" w:rsidRPr="00400CEC">
        <w:rPr>
          <w:rFonts w:ascii="Arial" w:hAnsi="Arial" w:cs="Arial"/>
          <w:sz w:val="22"/>
          <w:szCs w:val="22"/>
        </w:rPr>
        <w:t xml:space="preserve">datum, do něhož lze nejpozději předat dokumenty k Závěrečnému vyhodnocení akce (projektu) </w:t>
      </w:r>
      <w:r w:rsidR="003844C1" w:rsidRPr="00400CEC">
        <w:rPr>
          <w:rFonts w:ascii="Arial" w:hAnsi="Arial" w:cs="Arial"/>
          <w:sz w:val="22"/>
          <w:szCs w:val="22"/>
        </w:rPr>
        <w:t xml:space="preserve">společně se závěrečnou monitorovací zprávou </w:t>
      </w:r>
      <w:r w:rsidR="005F572C" w:rsidRPr="00400CEC">
        <w:rPr>
          <w:rFonts w:ascii="Arial" w:hAnsi="Arial" w:cs="Arial"/>
          <w:sz w:val="22"/>
          <w:szCs w:val="22"/>
        </w:rPr>
        <w:t>na místě příslušnou pobočku CRR.</w:t>
      </w:r>
      <w:r w:rsidRPr="00400CEC">
        <w:rPr>
          <w:rFonts w:ascii="Arial" w:hAnsi="Arial" w:cs="Arial"/>
          <w:sz w:val="22"/>
          <w:szCs w:val="22"/>
        </w:rPr>
        <w:t xml:space="preserve">  </w:t>
      </w:r>
    </w:p>
    <w:p w:rsidR="003D5DD6" w:rsidRPr="00400CEC" w:rsidRDefault="003D5DD6" w:rsidP="006F328B">
      <w:pPr>
        <w:pStyle w:val="Zkladntext"/>
        <w:numPr>
          <w:ilvl w:val="1"/>
          <w:numId w:val="1"/>
        </w:numPr>
        <w:tabs>
          <w:tab w:val="clear" w:pos="1225"/>
        </w:tabs>
        <w:spacing w:before="120" w:after="120"/>
        <w:ind w:left="0" w:firstLine="0"/>
        <w:rPr>
          <w:rFonts w:ascii="Arial" w:hAnsi="Arial" w:cs="Arial"/>
          <w:sz w:val="22"/>
          <w:szCs w:val="22"/>
        </w:rPr>
      </w:pPr>
      <w:r w:rsidRPr="00400CEC">
        <w:rPr>
          <w:rFonts w:ascii="Arial" w:hAnsi="Arial" w:cs="Arial"/>
          <w:sz w:val="22"/>
          <w:szCs w:val="22"/>
        </w:rPr>
        <w:t>V případě, že v průběhu výběrového řízení projektu dojde k celkovému snížení finančních potřeb na realizaci projektu, musí být toto snížení provedeno ve prospěch státních prostředků</w:t>
      </w:r>
      <w:r w:rsidR="00561197" w:rsidRPr="00400CEC">
        <w:rPr>
          <w:rFonts w:ascii="Arial" w:hAnsi="Arial" w:cs="Arial"/>
          <w:sz w:val="22"/>
          <w:szCs w:val="22"/>
        </w:rPr>
        <w:t xml:space="preserve"> </w:t>
      </w:r>
      <w:r w:rsidRPr="00400CEC">
        <w:rPr>
          <w:rFonts w:ascii="Arial" w:hAnsi="Arial" w:cs="Arial"/>
          <w:sz w:val="22"/>
          <w:szCs w:val="22"/>
        </w:rPr>
        <w:t>i ostatních zdrojů tak, aby byl dodržen poměr těchto zdrojů stanovený v registraci akce</w:t>
      </w:r>
      <w:r w:rsidR="00017ADE" w:rsidRPr="00400CEC">
        <w:rPr>
          <w:rFonts w:ascii="Arial" w:hAnsi="Arial" w:cs="Arial"/>
          <w:sz w:val="22"/>
          <w:szCs w:val="22"/>
        </w:rPr>
        <w:t xml:space="preserve"> (projektu)</w:t>
      </w:r>
      <w:r w:rsidRPr="00400CEC">
        <w:rPr>
          <w:rFonts w:ascii="Arial" w:hAnsi="Arial" w:cs="Arial"/>
          <w:sz w:val="22"/>
          <w:szCs w:val="22"/>
        </w:rPr>
        <w:t>, v části „Financování projektu“, ve sloupci „celkem v letech“ součtu investičních a neinvestičních finančních potřeb a finančních zdrojů projektu.</w:t>
      </w:r>
    </w:p>
    <w:p w:rsidR="003D5DD6" w:rsidRPr="00400CEC" w:rsidRDefault="003D5DD6" w:rsidP="006F328B">
      <w:pPr>
        <w:pStyle w:val="Zkladntext"/>
        <w:numPr>
          <w:ilvl w:val="1"/>
          <w:numId w:val="1"/>
        </w:numPr>
        <w:tabs>
          <w:tab w:val="clear" w:pos="1225"/>
        </w:tabs>
        <w:spacing w:before="120" w:after="120"/>
        <w:ind w:left="0" w:firstLine="0"/>
        <w:rPr>
          <w:rFonts w:ascii="Arial" w:hAnsi="Arial" w:cs="Arial"/>
          <w:sz w:val="22"/>
          <w:szCs w:val="22"/>
        </w:rPr>
      </w:pPr>
      <w:r w:rsidRPr="00400CEC">
        <w:rPr>
          <w:rFonts w:ascii="Arial" w:hAnsi="Arial" w:cs="Arial"/>
          <w:sz w:val="22"/>
          <w:szCs w:val="22"/>
        </w:rPr>
        <w:t>Pokud účastník programu</w:t>
      </w:r>
      <w:r w:rsidR="00D81D5E" w:rsidRPr="00400CEC">
        <w:rPr>
          <w:rFonts w:ascii="Arial" w:hAnsi="Arial" w:cs="Arial"/>
          <w:sz w:val="22"/>
          <w:szCs w:val="22"/>
        </w:rPr>
        <w:t>/příjemce</w:t>
      </w:r>
      <w:r w:rsidRPr="00400CEC">
        <w:rPr>
          <w:rFonts w:ascii="Arial" w:hAnsi="Arial" w:cs="Arial"/>
          <w:sz w:val="22"/>
          <w:szCs w:val="22"/>
        </w:rPr>
        <w:t xml:space="preserve"> (zadavatel) zjistí při hodnocení nabídek, že cena nejvhodnější nabídky překročí předpokládané náklady akce uvedené v registraci akce</w:t>
      </w:r>
      <w:r w:rsidR="00D81D5E" w:rsidRPr="00400CEC">
        <w:rPr>
          <w:rFonts w:ascii="Arial" w:hAnsi="Arial" w:cs="Arial"/>
          <w:sz w:val="22"/>
          <w:szCs w:val="22"/>
        </w:rPr>
        <w:t xml:space="preserve"> (projektu)</w:t>
      </w:r>
      <w:r w:rsidRPr="00400CEC">
        <w:rPr>
          <w:rFonts w:ascii="Arial" w:hAnsi="Arial" w:cs="Arial"/>
          <w:sz w:val="22"/>
          <w:szCs w:val="22"/>
        </w:rPr>
        <w:t>, nesmí rozhodnout</w:t>
      </w:r>
      <w:r w:rsidR="00561197" w:rsidRPr="00400CEC">
        <w:rPr>
          <w:rFonts w:ascii="Arial" w:hAnsi="Arial" w:cs="Arial"/>
          <w:sz w:val="22"/>
          <w:szCs w:val="22"/>
        </w:rPr>
        <w:t xml:space="preserve"> </w:t>
      </w:r>
      <w:r w:rsidRPr="00400CEC">
        <w:rPr>
          <w:rFonts w:ascii="Arial" w:hAnsi="Arial" w:cs="Arial"/>
          <w:sz w:val="22"/>
          <w:szCs w:val="22"/>
        </w:rPr>
        <w:t>o přidělení zakázky vybranému uchazeči bez předchozího písemného souhlasu správce programu</w:t>
      </w:r>
      <w:r w:rsidR="00D81D5E" w:rsidRPr="00400CEC">
        <w:rPr>
          <w:rFonts w:ascii="Arial" w:hAnsi="Arial" w:cs="Arial"/>
          <w:sz w:val="22"/>
          <w:szCs w:val="22"/>
        </w:rPr>
        <w:t>/poskytovatele dotace</w:t>
      </w:r>
      <w:r w:rsidRPr="00400CEC">
        <w:rPr>
          <w:rFonts w:ascii="Arial" w:hAnsi="Arial" w:cs="Arial"/>
          <w:sz w:val="22"/>
          <w:szCs w:val="22"/>
        </w:rPr>
        <w:t>.</w:t>
      </w:r>
    </w:p>
    <w:p w:rsidR="008B447B" w:rsidRPr="00400CEC" w:rsidRDefault="008B447B" w:rsidP="006F328B">
      <w:pPr>
        <w:pStyle w:val="Zkladntext"/>
        <w:spacing w:before="120" w:after="120"/>
        <w:rPr>
          <w:rFonts w:ascii="Arial" w:hAnsi="Arial" w:cs="Arial"/>
          <w:sz w:val="22"/>
          <w:szCs w:val="22"/>
        </w:rPr>
      </w:pPr>
    </w:p>
    <w:p w:rsidR="008B447B" w:rsidRPr="00400CEC" w:rsidRDefault="008B447B" w:rsidP="006F328B">
      <w:pPr>
        <w:pStyle w:val="Zkladntext"/>
        <w:spacing w:before="120" w:after="120"/>
        <w:rPr>
          <w:rFonts w:ascii="Arial" w:hAnsi="Arial" w:cs="Arial"/>
          <w:sz w:val="22"/>
          <w:szCs w:val="22"/>
        </w:rPr>
      </w:pPr>
    </w:p>
    <w:p w:rsidR="001130D9" w:rsidRPr="00400CEC" w:rsidRDefault="001130D9" w:rsidP="006F328B">
      <w:pPr>
        <w:pStyle w:val="Zkladntext"/>
        <w:spacing w:before="120" w:after="120"/>
        <w:rPr>
          <w:rFonts w:ascii="Arial" w:hAnsi="Arial" w:cs="Arial"/>
          <w:sz w:val="22"/>
          <w:szCs w:val="22"/>
        </w:rPr>
      </w:pPr>
    </w:p>
    <w:p w:rsidR="001130D9" w:rsidRDefault="001130D9" w:rsidP="006F328B">
      <w:pPr>
        <w:pStyle w:val="Zkladntext"/>
        <w:spacing w:before="120" w:after="120"/>
        <w:rPr>
          <w:rFonts w:ascii="Arial" w:hAnsi="Arial" w:cs="Arial"/>
          <w:sz w:val="22"/>
          <w:szCs w:val="22"/>
        </w:rPr>
      </w:pPr>
    </w:p>
    <w:p w:rsidR="00400CEC" w:rsidRPr="00400CEC" w:rsidRDefault="00400CEC" w:rsidP="006F328B">
      <w:pPr>
        <w:pStyle w:val="Zkladntext"/>
        <w:spacing w:before="120" w:after="120"/>
        <w:rPr>
          <w:rFonts w:ascii="Arial" w:hAnsi="Arial" w:cs="Arial"/>
          <w:sz w:val="22"/>
          <w:szCs w:val="22"/>
        </w:rPr>
      </w:pPr>
    </w:p>
    <w:p w:rsidR="008B447B" w:rsidRPr="00400CEC" w:rsidRDefault="008B447B" w:rsidP="006F328B">
      <w:pPr>
        <w:pStyle w:val="Zkladntext"/>
        <w:spacing w:before="120" w:after="120"/>
        <w:rPr>
          <w:rFonts w:ascii="Arial" w:hAnsi="Arial" w:cs="Arial"/>
          <w:sz w:val="22"/>
          <w:szCs w:val="22"/>
        </w:rPr>
      </w:pPr>
    </w:p>
    <w:p w:rsidR="006F3DCB" w:rsidRPr="00400CEC" w:rsidRDefault="006F3DCB" w:rsidP="006F328B">
      <w:pPr>
        <w:pStyle w:val="Nadpis3"/>
        <w:spacing w:before="120" w:after="0"/>
        <w:jc w:val="center"/>
        <w:rPr>
          <w:rFonts w:ascii="Arial" w:hAnsi="Arial" w:cs="Arial"/>
          <w:i/>
          <w:sz w:val="22"/>
          <w:szCs w:val="22"/>
        </w:rPr>
      </w:pPr>
      <w:r w:rsidRPr="00400CEC">
        <w:rPr>
          <w:rFonts w:ascii="Arial" w:hAnsi="Arial" w:cs="Arial"/>
          <w:i/>
          <w:sz w:val="22"/>
          <w:szCs w:val="22"/>
        </w:rPr>
        <w:lastRenderedPageBreak/>
        <w:t>Část II</w:t>
      </w:r>
    </w:p>
    <w:p w:rsidR="006F3DCB" w:rsidRPr="00400CEC" w:rsidRDefault="006F3DCB" w:rsidP="006F328B">
      <w:pPr>
        <w:widowControl w:val="0"/>
        <w:tabs>
          <w:tab w:val="left" w:pos="708"/>
        </w:tabs>
        <w:spacing w:before="120"/>
        <w:jc w:val="center"/>
        <w:rPr>
          <w:rFonts w:ascii="Arial" w:hAnsi="Arial" w:cs="Arial"/>
          <w:b/>
          <w:i/>
          <w:snapToGrid w:val="0"/>
          <w:sz w:val="22"/>
          <w:szCs w:val="22"/>
        </w:rPr>
      </w:pPr>
      <w:r w:rsidRPr="00400CEC">
        <w:rPr>
          <w:rFonts w:ascii="Arial" w:hAnsi="Arial" w:cs="Arial"/>
          <w:b/>
          <w:i/>
          <w:snapToGrid w:val="0"/>
          <w:sz w:val="22"/>
          <w:szCs w:val="22"/>
        </w:rPr>
        <w:t>Finanční rámec</w:t>
      </w:r>
    </w:p>
    <w:p w:rsidR="006F3DCB" w:rsidRPr="00400CEC" w:rsidRDefault="006F3DCB" w:rsidP="006F328B">
      <w:pPr>
        <w:pStyle w:val="Zkladntext"/>
        <w:spacing w:before="120"/>
        <w:jc w:val="center"/>
        <w:rPr>
          <w:rFonts w:ascii="Arial" w:hAnsi="Arial" w:cs="Arial"/>
          <w:sz w:val="22"/>
          <w:szCs w:val="22"/>
        </w:rPr>
      </w:pPr>
    </w:p>
    <w:p w:rsidR="0003086F" w:rsidRPr="00400CEC" w:rsidRDefault="0003086F" w:rsidP="00D71773">
      <w:pPr>
        <w:pStyle w:val="Odstavecseseznamem"/>
        <w:numPr>
          <w:ilvl w:val="0"/>
          <w:numId w:val="3"/>
        </w:numPr>
        <w:spacing w:before="120" w:after="120"/>
        <w:ind w:left="0" w:firstLine="0"/>
        <w:jc w:val="both"/>
        <w:rPr>
          <w:rFonts w:ascii="Arial" w:hAnsi="Arial" w:cs="Arial"/>
          <w:vanish/>
          <w:sz w:val="22"/>
          <w:szCs w:val="22"/>
        </w:rPr>
      </w:pPr>
    </w:p>
    <w:p w:rsidR="0003086F" w:rsidRPr="00400CEC" w:rsidRDefault="0003086F" w:rsidP="00D71773">
      <w:pPr>
        <w:pStyle w:val="Odstavecseseznamem"/>
        <w:numPr>
          <w:ilvl w:val="0"/>
          <w:numId w:val="3"/>
        </w:numPr>
        <w:spacing w:before="120" w:after="120"/>
        <w:ind w:left="0" w:firstLine="0"/>
        <w:jc w:val="both"/>
        <w:rPr>
          <w:rFonts w:ascii="Arial" w:hAnsi="Arial" w:cs="Arial"/>
          <w:vanish/>
          <w:sz w:val="22"/>
          <w:szCs w:val="22"/>
        </w:rPr>
      </w:pPr>
    </w:p>
    <w:p w:rsidR="006F3DCB" w:rsidRPr="00400CEC" w:rsidRDefault="006F3DCB" w:rsidP="00D71773">
      <w:pPr>
        <w:pStyle w:val="Zkladntext"/>
        <w:numPr>
          <w:ilvl w:val="1"/>
          <w:numId w:val="3"/>
        </w:numPr>
        <w:tabs>
          <w:tab w:val="clear" w:pos="1225"/>
          <w:tab w:val="num" w:pos="426"/>
        </w:tabs>
        <w:spacing w:before="120" w:after="120"/>
        <w:ind w:left="0" w:firstLine="0"/>
        <w:rPr>
          <w:rFonts w:ascii="Arial" w:hAnsi="Arial" w:cs="Arial"/>
          <w:sz w:val="22"/>
          <w:szCs w:val="22"/>
        </w:rPr>
      </w:pPr>
      <w:r w:rsidRPr="00400CEC">
        <w:rPr>
          <w:rFonts w:ascii="Arial" w:hAnsi="Arial" w:cs="Arial"/>
          <w:sz w:val="22"/>
          <w:szCs w:val="22"/>
        </w:rPr>
        <w:t>Finanční rámec projektu:</w:t>
      </w:r>
    </w:p>
    <w:tbl>
      <w:tblPr>
        <w:tblW w:w="907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68"/>
        <w:gridCol w:w="2810"/>
      </w:tblGrid>
      <w:tr w:rsidR="006F3DCB" w:rsidRPr="00400CEC" w:rsidTr="008B75DD">
        <w:trPr>
          <w:trHeight w:hRule="exact" w:val="564"/>
        </w:trPr>
        <w:tc>
          <w:tcPr>
            <w:tcW w:w="6268" w:type="dxa"/>
            <w:vAlign w:val="center"/>
          </w:tcPr>
          <w:p w:rsidR="006F3DCB" w:rsidRPr="00400CEC" w:rsidRDefault="006F3DCB" w:rsidP="006F328B">
            <w:pPr>
              <w:widowControl w:val="0"/>
              <w:spacing w:after="120"/>
              <w:jc w:val="center"/>
              <w:rPr>
                <w:rFonts w:ascii="Arial" w:hAnsi="Arial" w:cs="Arial"/>
                <w:b/>
                <w:snapToGrid w:val="0"/>
                <w:sz w:val="22"/>
                <w:szCs w:val="22"/>
              </w:rPr>
            </w:pPr>
            <w:r w:rsidRPr="00400CEC">
              <w:rPr>
                <w:rFonts w:ascii="Arial" w:hAnsi="Arial" w:cs="Arial"/>
                <w:b/>
                <w:snapToGrid w:val="0"/>
                <w:sz w:val="22"/>
                <w:szCs w:val="22"/>
              </w:rPr>
              <w:t>Finanční rámec projektu</w:t>
            </w:r>
          </w:p>
        </w:tc>
        <w:tc>
          <w:tcPr>
            <w:tcW w:w="2810" w:type="dxa"/>
            <w:vAlign w:val="center"/>
          </w:tcPr>
          <w:p w:rsidR="006F3DCB" w:rsidRPr="00400CEC" w:rsidRDefault="006F3DCB" w:rsidP="006F328B">
            <w:pPr>
              <w:widowControl w:val="0"/>
              <w:spacing w:after="120"/>
              <w:jc w:val="center"/>
              <w:rPr>
                <w:rFonts w:ascii="Arial" w:hAnsi="Arial" w:cs="Arial"/>
                <w:b/>
                <w:snapToGrid w:val="0"/>
                <w:sz w:val="22"/>
                <w:szCs w:val="22"/>
              </w:rPr>
            </w:pPr>
            <w:r w:rsidRPr="00400CEC">
              <w:rPr>
                <w:rFonts w:ascii="Arial" w:hAnsi="Arial" w:cs="Arial"/>
                <w:b/>
                <w:snapToGrid w:val="0"/>
                <w:sz w:val="22"/>
                <w:szCs w:val="22"/>
              </w:rPr>
              <w:t>Kč</w:t>
            </w:r>
          </w:p>
        </w:tc>
      </w:tr>
      <w:tr w:rsidR="006F3DCB" w:rsidRPr="00400CEC" w:rsidTr="008B75DD">
        <w:trPr>
          <w:trHeight w:hRule="exact" w:val="564"/>
        </w:trPr>
        <w:tc>
          <w:tcPr>
            <w:tcW w:w="6268" w:type="dxa"/>
            <w:vAlign w:val="center"/>
          </w:tcPr>
          <w:p w:rsidR="006F3DCB" w:rsidRPr="00400CEC" w:rsidRDefault="006F3DCB" w:rsidP="006F328B">
            <w:pPr>
              <w:widowControl w:val="0"/>
              <w:spacing w:after="120"/>
              <w:rPr>
                <w:rFonts w:ascii="Arial" w:hAnsi="Arial" w:cs="Arial"/>
                <w:snapToGrid w:val="0"/>
                <w:sz w:val="22"/>
                <w:szCs w:val="22"/>
              </w:rPr>
            </w:pPr>
            <w:r w:rsidRPr="00400CEC">
              <w:rPr>
                <w:rFonts w:ascii="Arial" w:hAnsi="Arial" w:cs="Arial"/>
                <w:snapToGrid w:val="0"/>
                <w:sz w:val="22"/>
                <w:szCs w:val="22"/>
              </w:rPr>
              <w:t>Celkové výdaje projektu</w:t>
            </w:r>
          </w:p>
          <w:p w:rsidR="006F3DCB" w:rsidRPr="00400CEC" w:rsidRDefault="006F3DCB" w:rsidP="006F328B">
            <w:pPr>
              <w:widowControl w:val="0"/>
              <w:spacing w:after="120"/>
              <w:rPr>
                <w:rFonts w:ascii="Arial" w:hAnsi="Arial" w:cs="Arial"/>
                <w:snapToGrid w:val="0"/>
                <w:sz w:val="22"/>
                <w:szCs w:val="22"/>
              </w:rPr>
            </w:pPr>
          </w:p>
        </w:tc>
        <w:tc>
          <w:tcPr>
            <w:tcW w:w="2810" w:type="dxa"/>
            <w:vAlign w:val="center"/>
          </w:tcPr>
          <w:p w:rsidR="006F3DCB" w:rsidRPr="00400CEC" w:rsidRDefault="006F3DCB" w:rsidP="006F328B">
            <w:pPr>
              <w:widowControl w:val="0"/>
              <w:spacing w:after="120"/>
              <w:jc w:val="center"/>
              <w:rPr>
                <w:rFonts w:ascii="Arial" w:hAnsi="Arial" w:cs="Arial"/>
                <w:snapToGrid w:val="0"/>
                <w:sz w:val="22"/>
                <w:szCs w:val="22"/>
              </w:rPr>
            </w:pPr>
          </w:p>
        </w:tc>
      </w:tr>
      <w:tr w:rsidR="006F3DCB" w:rsidRPr="00400CEC" w:rsidTr="008B75DD">
        <w:trPr>
          <w:trHeight w:hRule="exact" w:val="564"/>
        </w:trPr>
        <w:tc>
          <w:tcPr>
            <w:tcW w:w="6268" w:type="dxa"/>
            <w:vAlign w:val="center"/>
          </w:tcPr>
          <w:p w:rsidR="006F3DCB" w:rsidRPr="00400CEC" w:rsidRDefault="006F3DCB" w:rsidP="006F328B">
            <w:pPr>
              <w:widowControl w:val="0"/>
              <w:spacing w:after="120"/>
              <w:rPr>
                <w:rFonts w:ascii="Arial" w:hAnsi="Arial" w:cs="Arial"/>
                <w:snapToGrid w:val="0"/>
                <w:sz w:val="22"/>
                <w:szCs w:val="22"/>
              </w:rPr>
            </w:pPr>
            <w:r w:rsidRPr="00400CEC">
              <w:rPr>
                <w:rFonts w:ascii="Arial" w:hAnsi="Arial" w:cs="Arial"/>
                <w:b/>
                <w:snapToGrid w:val="0"/>
                <w:sz w:val="22"/>
                <w:szCs w:val="22"/>
              </w:rPr>
              <w:t>-</w:t>
            </w:r>
            <w:r w:rsidRPr="00400CEC">
              <w:rPr>
                <w:rFonts w:ascii="Arial" w:hAnsi="Arial" w:cs="Arial"/>
                <w:snapToGrid w:val="0"/>
                <w:sz w:val="22"/>
                <w:szCs w:val="22"/>
              </w:rPr>
              <w:t xml:space="preserve"> Celkové nezpůsobilé výdaje projektu </w:t>
            </w:r>
          </w:p>
        </w:tc>
        <w:tc>
          <w:tcPr>
            <w:tcW w:w="2810" w:type="dxa"/>
            <w:vAlign w:val="center"/>
          </w:tcPr>
          <w:p w:rsidR="006F3DCB" w:rsidRPr="00400CEC" w:rsidRDefault="006F3DCB" w:rsidP="006F328B">
            <w:pPr>
              <w:widowControl w:val="0"/>
              <w:spacing w:after="120"/>
              <w:jc w:val="center"/>
              <w:rPr>
                <w:rFonts w:ascii="Arial" w:hAnsi="Arial" w:cs="Arial"/>
                <w:snapToGrid w:val="0"/>
                <w:sz w:val="22"/>
                <w:szCs w:val="22"/>
              </w:rPr>
            </w:pPr>
          </w:p>
        </w:tc>
      </w:tr>
      <w:tr w:rsidR="006F3DCB" w:rsidRPr="00400CEC" w:rsidTr="008B75DD">
        <w:trPr>
          <w:trHeight w:hRule="exact" w:val="564"/>
        </w:trPr>
        <w:tc>
          <w:tcPr>
            <w:tcW w:w="6268" w:type="dxa"/>
            <w:vAlign w:val="center"/>
          </w:tcPr>
          <w:p w:rsidR="006F3DCB" w:rsidRPr="00400CEC" w:rsidRDefault="006F3DCB" w:rsidP="006F328B">
            <w:pPr>
              <w:widowControl w:val="0"/>
              <w:spacing w:after="120"/>
              <w:rPr>
                <w:rFonts w:ascii="Arial" w:hAnsi="Arial" w:cs="Arial"/>
                <w:snapToGrid w:val="0"/>
                <w:sz w:val="22"/>
                <w:szCs w:val="22"/>
              </w:rPr>
            </w:pPr>
            <w:r w:rsidRPr="00400CEC">
              <w:rPr>
                <w:rFonts w:ascii="Arial" w:hAnsi="Arial" w:cs="Arial"/>
                <w:snapToGrid w:val="0"/>
                <w:sz w:val="22"/>
                <w:szCs w:val="22"/>
              </w:rPr>
              <w:t>- Příjmy připadající na způsobilé výdaje</w:t>
            </w:r>
          </w:p>
        </w:tc>
        <w:tc>
          <w:tcPr>
            <w:tcW w:w="2810" w:type="dxa"/>
            <w:vAlign w:val="center"/>
          </w:tcPr>
          <w:p w:rsidR="006F3DCB" w:rsidRPr="00400CEC" w:rsidRDefault="006F3DCB" w:rsidP="006F328B">
            <w:pPr>
              <w:widowControl w:val="0"/>
              <w:spacing w:after="120"/>
              <w:jc w:val="center"/>
              <w:rPr>
                <w:rFonts w:ascii="Arial" w:hAnsi="Arial" w:cs="Arial"/>
                <w:snapToGrid w:val="0"/>
                <w:sz w:val="22"/>
                <w:szCs w:val="22"/>
              </w:rPr>
            </w:pPr>
          </w:p>
        </w:tc>
      </w:tr>
      <w:tr w:rsidR="006F3DCB" w:rsidRPr="00400CEC" w:rsidTr="008B75DD">
        <w:trPr>
          <w:trHeight w:hRule="exact" w:val="564"/>
        </w:trPr>
        <w:tc>
          <w:tcPr>
            <w:tcW w:w="6268" w:type="dxa"/>
            <w:vAlign w:val="center"/>
          </w:tcPr>
          <w:p w:rsidR="006F3DCB" w:rsidRPr="00400CEC" w:rsidRDefault="006F3DCB" w:rsidP="006F328B">
            <w:pPr>
              <w:widowControl w:val="0"/>
              <w:spacing w:after="120"/>
              <w:rPr>
                <w:rFonts w:ascii="Arial" w:hAnsi="Arial" w:cs="Arial"/>
                <w:snapToGrid w:val="0"/>
                <w:sz w:val="22"/>
                <w:szCs w:val="22"/>
              </w:rPr>
            </w:pPr>
            <w:r w:rsidRPr="00400CEC">
              <w:rPr>
                <w:rFonts w:ascii="Arial" w:hAnsi="Arial" w:cs="Arial"/>
                <w:snapToGrid w:val="0"/>
                <w:sz w:val="22"/>
                <w:szCs w:val="22"/>
              </w:rPr>
              <w:t>= Celkové způsobilé výdaje</w:t>
            </w:r>
            <w:r w:rsidR="00812A96" w:rsidRPr="00400CEC">
              <w:rPr>
                <w:rStyle w:val="Znakapoznpodarou"/>
                <w:rFonts w:ascii="Arial" w:hAnsi="Arial" w:cs="Arial"/>
                <w:snapToGrid w:val="0"/>
                <w:sz w:val="22"/>
                <w:szCs w:val="22"/>
              </w:rPr>
              <w:footnoteReference w:id="1"/>
            </w:r>
          </w:p>
        </w:tc>
        <w:tc>
          <w:tcPr>
            <w:tcW w:w="2810" w:type="dxa"/>
            <w:vAlign w:val="center"/>
          </w:tcPr>
          <w:p w:rsidR="006F3DCB" w:rsidRPr="00400CEC" w:rsidRDefault="006F3DCB" w:rsidP="006F328B">
            <w:pPr>
              <w:widowControl w:val="0"/>
              <w:spacing w:after="120"/>
              <w:jc w:val="center"/>
              <w:rPr>
                <w:rFonts w:ascii="Arial" w:hAnsi="Arial" w:cs="Arial"/>
                <w:snapToGrid w:val="0"/>
                <w:sz w:val="22"/>
                <w:szCs w:val="22"/>
              </w:rPr>
            </w:pPr>
          </w:p>
        </w:tc>
      </w:tr>
    </w:tbl>
    <w:p w:rsidR="001F00BE" w:rsidRPr="00400CEC" w:rsidRDefault="001F00BE" w:rsidP="006F328B">
      <w:pPr>
        <w:pStyle w:val="Zkladntext"/>
        <w:spacing w:before="120" w:after="120"/>
        <w:rPr>
          <w:rFonts w:ascii="Arial" w:hAnsi="Arial" w:cs="Arial"/>
          <w:sz w:val="22"/>
          <w:szCs w:val="22"/>
        </w:rPr>
      </w:pPr>
    </w:p>
    <w:p w:rsidR="006F3DCB" w:rsidRPr="00400CEC" w:rsidRDefault="006F3DCB" w:rsidP="00D71773">
      <w:pPr>
        <w:pStyle w:val="Zkladntext"/>
        <w:numPr>
          <w:ilvl w:val="1"/>
          <w:numId w:val="3"/>
        </w:numPr>
        <w:tabs>
          <w:tab w:val="clear" w:pos="1225"/>
        </w:tabs>
        <w:spacing w:before="120" w:after="120"/>
        <w:ind w:left="0" w:firstLine="0"/>
        <w:rPr>
          <w:rFonts w:ascii="Arial" w:hAnsi="Arial" w:cs="Arial"/>
          <w:sz w:val="22"/>
          <w:szCs w:val="22"/>
        </w:rPr>
      </w:pPr>
      <w:r w:rsidRPr="00400CEC">
        <w:rPr>
          <w:rFonts w:ascii="Arial" w:hAnsi="Arial" w:cs="Arial"/>
          <w:sz w:val="22"/>
          <w:szCs w:val="22"/>
        </w:rPr>
        <w:t>Maximální výše dotace podle zdrojů financování způsobilých výdajů projektu:</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gridCol w:w="1985"/>
        <w:gridCol w:w="2126"/>
      </w:tblGrid>
      <w:tr w:rsidR="00796F34" w:rsidRPr="00400CEC" w:rsidTr="00470F86">
        <w:trPr>
          <w:trHeight w:hRule="exact" w:val="940"/>
        </w:trPr>
        <w:tc>
          <w:tcPr>
            <w:tcW w:w="4961" w:type="dxa"/>
            <w:vAlign w:val="center"/>
          </w:tcPr>
          <w:p w:rsidR="00796F34" w:rsidRPr="00400CEC" w:rsidRDefault="00796F34" w:rsidP="006F328B">
            <w:pPr>
              <w:widowControl w:val="0"/>
              <w:jc w:val="center"/>
              <w:rPr>
                <w:rFonts w:ascii="Arial" w:hAnsi="Arial" w:cs="Arial"/>
                <w:b/>
                <w:snapToGrid w:val="0"/>
                <w:sz w:val="22"/>
                <w:szCs w:val="22"/>
              </w:rPr>
            </w:pPr>
            <w:r w:rsidRPr="00400CEC">
              <w:rPr>
                <w:rFonts w:ascii="Arial" w:hAnsi="Arial" w:cs="Arial"/>
                <w:b/>
                <w:snapToGrid w:val="0"/>
                <w:sz w:val="22"/>
                <w:szCs w:val="22"/>
              </w:rPr>
              <w:t>Druh dotace dle zdrojů financování</w:t>
            </w:r>
          </w:p>
        </w:tc>
        <w:tc>
          <w:tcPr>
            <w:tcW w:w="1985" w:type="dxa"/>
            <w:vAlign w:val="center"/>
          </w:tcPr>
          <w:p w:rsidR="00796F34" w:rsidRPr="00400CEC" w:rsidRDefault="00796F34" w:rsidP="006F328B">
            <w:pPr>
              <w:widowControl w:val="0"/>
              <w:jc w:val="center"/>
              <w:rPr>
                <w:rFonts w:ascii="Arial" w:hAnsi="Arial" w:cs="Arial"/>
                <w:b/>
                <w:snapToGrid w:val="0"/>
                <w:sz w:val="22"/>
                <w:szCs w:val="22"/>
              </w:rPr>
            </w:pPr>
            <w:r w:rsidRPr="00400CEC">
              <w:rPr>
                <w:rFonts w:ascii="Arial" w:hAnsi="Arial" w:cs="Arial"/>
                <w:b/>
                <w:snapToGrid w:val="0"/>
                <w:sz w:val="22"/>
                <w:szCs w:val="22"/>
              </w:rPr>
              <w:t xml:space="preserve"> Kč</w:t>
            </w:r>
          </w:p>
        </w:tc>
        <w:tc>
          <w:tcPr>
            <w:tcW w:w="2126" w:type="dxa"/>
            <w:vAlign w:val="center"/>
          </w:tcPr>
          <w:p w:rsidR="00796F34" w:rsidRPr="00400CEC" w:rsidRDefault="00796F34" w:rsidP="006F328B">
            <w:pPr>
              <w:widowControl w:val="0"/>
              <w:jc w:val="center"/>
              <w:rPr>
                <w:rFonts w:ascii="Arial" w:hAnsi="Arial" w:cs="Arial"/>
                <w:b/>
                <w:snapToGrid w:val="0"/>
                <w:sz w:val="22"/>
                <w:szCs w:val="22"/>
              </w:rPr>
            </w:pPr>
            <w:r w:rsidRPr="00400CEC">
              <w:rPr>
                <w:rFonts w:ascii="Arial" w:hAnsi="Arial" w:cs="Arial"/>
                <w:b/>
                <w:snapToGrid w:val="0"/>
                <w:sz w:val="22"/>
                <w:szCs w:val="22"/>
              </w:rPr>
              <w:t>Podíl na celkových způsobilých výdajích v %</w:t>
            </w:r>
          </w:p>
        </w:tc>
      </w:tr>
      <w:tr w:rsidR="00796F34" w:rsidRPr="00400CEC" w:rsidTr="00470F86">
        <w:trPr>
          <w:trHeight w:hRule="exact" w:val="510"/>
        </w:trPr>
        <w:tc>
          <w:tcPr>
            <w:tcW w:w="4961" w:type="dxa"/>
            <w:vAlign w:val="center"/>
          </w:tcPr>
          <w:p w:rsidR="00796F34" w:rsidRPr="00400CEC" w:rsidRDefault="00796F34" w:rsidP="006F328B">
            <w:pPr>
              <w:widowControl w:val="0"/>
              <w:rPr>
                <w:rFonts w:ascii="Arial" w:hAnsi="Arial" w:cs="Arial"/>
                <w:snapToGrid w:val="0"/>
                <w:sz w:val="22"/>
                <w:szCs w:val="22"/>
              </w:rPr>
            </w:pPr>
            <w:r w:rsidRPr="00400CEC">
              <w:rPr>
                <w:rFonts w:ascii="Arial" w:hAnsi="Arial" w:cs="Arial"/>
                <w:snapToGrid w:val="0"/>
                <w:sz w:val="22"/>
                <w:szCs w:val="22"/>
              </w:rPr>
              <w:t>Dotace ze  strukturálního fondu ERDF (dále jen „SF“)</w:t>
            </w:r>
            <w:r w:rsidRPr="00400CEC">
              <w:rPr>
                <w:rStyle w:val="Znakapoznpodarou"/>
                <w:rFonts w:ascii="Arial" w:hAnsi="Arial" w:cs="Arial"/>
                <w:snapToGrid w:val="0"/>
                <w:sz w:val="22"/>
                <w:szCs w:val="22"/>
              </w:rPr>
              <w:t xml:space="preserve"> </w:t>
            </w:r>
            <w:r w:rsidRPr="00400CEC">
              <w:rPr>
                <w:rStyle w:val="Znakapoznpodarou"/>
                <w:rFonts w:ascii="Arial" w:hAnsi="Arial" w:cs="Arial"/>
                <w:snapToGrid w:val="0"/>
                <w:sz w:val="22"/>
                <w:szCs w:val="22"/>
              </w:rPr>
              <w:footnoteReference w:id="2"/>
            </w:r>
          </w:p>
        </w:tc>
        <w:tc>
          <w:tcPr>
            <w:tcW w:w="1985" w:type="dxa"/>
            <w:vAlign w:val="center"/>
          </w:tcPr>
          <w:p w:rsidR="00796F34" w:rsidRPr="00400CEC" w:rsidRDefault="00796F34" w:rsidP="006F328B">
            <w:pPr>
              <w:widowControl w:val="0"/>
              <w:jc w:val="center"/>
              <w:rPr>
                <w:rFonts w:ascii="Arial" w:hAnsi="Arial" w:cs="Arial"/>
                <w:snapToGrid w:val="0"/>
                <w:sz w:val="22"/>
                <w:szCs w:val="22"/>
              </w:rPr>
            </w:pPr>
          </w:p>
        </w:tc>
        <w:tc>
          <w:tcPr>
            <w:tcW w:w="2126" w:type="dxa"/>
            <w:vAlign w:val="center"/>
          </w:tcPr>
          <w:p w:rsidR="00796F34" w:rsidRPr="00400CEC" w:rsidRDefault="006B71E5" w:rsidP="00D81D5E">
            <w:pPr>
              <w:widowControl w:val="0"/>
              <w:jc w:val="center"/>
              <w:rPr>
                <w:rFonts w:ascii="Arial" w:hAnsi="Arial" w:cs="Arial"/>
                <w:snapToGrid w:val="0"/>
                <w:sz w:val="22"/>
                <w:szCs w:val="22"/>
              </w:rPr>
            </w:pPr>
            <w:r w:rsidRPr="00400CEC">
              <w:rPr>
                <w:rFonts w:ascii="Arial" w:hAnsi="Arial" w:cs="Arial"/>
                <w:snapToGrid w:val="0"/>
                <w:sz w:val="22"/>
                <w:szCs w:val="22"/>
              </w:rPr>
              <w:t>68</w:t>
            </w:r>
            <w:r w:rsidR="00D81D5E" w:rsidRPr="00400CEC">
              <w:rPr>
                <w:rFonts w:ascii="Arial" w:hAnsi="Arial" w:cs="Arial"/>
                <w:snapToGrid w:val="0"/>
                <w:sz w:val="22"/>
                <w:szCs w:val="22"/>
              </w:rPr>
              <w:t xml:space="preserve"> </w:t>
            </w:r>
            <w:r w:rsidR="00796F34" w:rsidRPr="00400CEC">
              <w:rPr>
                <w:rFonts w:ascii="Arial" w:hAnsi="Arial" w:cs="Arial"/>
                <w:snapToGrid w:val="0"/>
                <w:sz w:val="22"/>
                <w:szCs w:val="22"/>
              </w:rPr>
              <w:t>%</w:t>
            </w:r>
          </w:p>
        </w:tc>
      </w:tr>
      <w:tr w:rsidR="00796F34" w:rsidRPr="00400CEC" w:rsidTr="00470F86">
        <w:trPr>
          <w:trHeight w:hRule="exact" w:val="510"/>
        </w:trPr>
        <w:tc>
          <w:tcPr>
            <w:tcW w:w="4961" w:type="dxa"/>
            <w:vAlign w:val="center"/>
          </w:tcPr>
          <w:p w:rsidR="00796F34" w:rsidRPr="00400CEC" w:rsidRDefault="00796F34" w:rsidP="006F328B">
            <w:pPr>
              <w:widowControl w:val="0"/>
              <w:rPr>
                <w:rFonts w:ascii="Arial" w:hAnsi="Arial" w:cs="Arial"/>
                <w:snapToGrid w:val="0"/>
                <w:sz w:val="22"/>
                <w:szCs w:val="22"/>
              </w:rPr>
            </w:pPr>
            <w:r w:rsidRPr="00400CEC">
              <w:rPr>
                <w:rFonts w:ascii="Arial" w:hAnsi="Arial" w:cs="Arial"/>
                <w:snapToGrid w:val="0"/>
                <w:sz w:val="22"/>
                <w:szCs w:val="22"/>
              </w:rPr>
              <w:t>Dotace ze státního rozpočtu (dále jen „SR“)</w:t>
            </w:r>
            <w:r w:rsidRPr="00400CEC">
              <w:rPr>
                <w:rStyle w:val="Znakapoznpodarou"/>
                <w:rFonts w:ascii="Arial" w:hAnsi="Arial" w:cs="Arial"/>
                <w:snapToGrid w:val="0"/>
                <w:sz w:val="22"/>
                <w:szCs w:val="22"/>
              </w:rPr>
              <w:footnoteReference w:id="3"/>
            </w:r>
          </w:p>
        </w:tc>
        <w:tc>
          <w:tcPr>
            <w:tcW w:w="1985" w:type="dxa"/>
            <w:vAlign w:val="center"/>
          </w:tcPr>
          <w:p w:rsidR="00796F34" w:rsidRPr="00400CEC" w:rsidRDefault="00796F34" w:rsidP="006F328B">
            <w:pPr>
              <w:widowControl w:val="0"/>
              <w:jc w:val="center"/>
              <w:rPr>
                <w:rFonts w:ascii="Arial" w:hAnsi="Arial" w:cs="Arial"/>
                <w:snapToGrid w:val="0"/>
                <w:sz w:val="22"/>
                <w:szCs w:val="22"/>
              </w:rPr>
            </w:pPr>
          </w:p>
        </w:tc>
        <w:tc>
          <w:tcPr>
            <w:tcW w:w="2126" w:type="dxa"/>
            <w:vAlign w:val="center"/>
          </w:tcPr>
          <w:p w:rsidR="00796F34" w:rsidRPr="00400CEC" w:rsidRDefault="006B71E5" w:rsidP="00D81D5E">
            <w:pPr>
              <w:widowControl w:val="0"/>
              <w:jc w:val="center"/>
              <w:rPr>
                <w:rFonts w:ascii="Arial" w:hAnsi="Arial" w:cs="Arial"/>
                <w:snapToGrid w:val="0"/>
                <w:sz w:val="22"/>
                <w:szCs w:val="22"/>
              </w:rPr>
            </w:pPr>
            <w:r w:rsidRPr="00400CEC">
              <w:rPr>
                <w:rFonts w:ascii="Arial" w:hAnsi="Arial" w:cs="Arial"/>
                <w:snapToGrid w:val="0"/>
                <w:sz w:val="22"/>
                <w:szCs w:val="22"/>
              </w:rPr>
              <w:t>12</w:t>
            </w:r>
            <w:r w:rsidR="00D81D5E" w:rsidRPr="00400CEC">
              <w:rPr>
                <w:rFonts w:ascii="Arial" w:hAnsi="Arial" w:cs="Arial"/>
                <w:snapToGrid w:val="0"/>
                <w:sz w:val="22"/>
                <w:szCs w:val="22"/>
              </w:rPr>
              <w:t xml:space="preserve"> </w:t>
            </w:r>
            <w:r w:rsidR="00796F34" w:rsidRPr="00400CEC">
              <w:rPr>
                <w:rFonts w:ascii="Arial" w:hAnsi="Arial" w:cs="Arial"/>
                <w:snapToGrid w:val="0"/>
                <w:sz w:val="22"/>
                <w:szCs w:val="22"/>
              </w:rPr>
              <w:t>%</w:t>
            </w:r>
          </w:p>
        </w:tc>
      </w:tr>
      <w:tr w:rsidR="006B71E5" w:rsidRPr="00400CEC" w:rsidTr="00470F86">
        <w:trPr>
          <w:trHeight w:hRule="exact" w:val="510"/>
        </w:trPr>
        <w:tc>
          <w:tcPr>
            <w:tcW w:w="4961" w:type="dxa"/>
            <w:vAlign w:val="center"/>
          </w:tcPr>
          <w:p w:rsidR="006B71E5" w:rsidRPr="00400CEC" w:rsidRDefault="00D81D5E" w:rsidP="00D81D5E">
            <w:pPr>
              <w:widowControl w:val="0"/>
              <w:rPr>
                <w:rFonts w:ascii="Arial" w:hAnsi="Arial" w:cs="Arial"/>
                <w:snapToGrid w:val="0"/>
                <w:sz w:val="22"/>
                <w:szCs w:val="22"/>
              </w:rPr>
            </w:pPr>
            <w:r w:rsidRPr="00400CEC">
              <w:rPr>
                <w:rFonts w:ascii="Arial" w:hAnsi="Arial" w:cs="Arial"/>
                <w:snapToGrid w:val="0"/>
                <w:sz w:val="22"/>
                <w:szCs w:val="22"/>
              </w:rPr>
              <w:t>Dotace c</w:t>
            </w:r>
            <w:r w:rsidR="006B71E5" w:rsidRPr="00400CEC">
              <w:rPr>
                <w:rFonts w:ascii="Arial" w:hAnsi="Arial" w:cs="Arial"/>
                <w:snapToGrid w:val="0"/>
                <w:sz w:val="22"/>
                <w:szCs w:val="22"/>
              </w:rPr>
              <w:t>elkem SF+SR</w:t>
            </w:r>
          </w:p>
        </w:tc>
        <w:tc>
          <w:tcPr>
            <w:tcW w:w="1985" w:type="dxa"/>
            <w:vAlign w:val="center"/>
          </w:tcPr>
          <w:p w:rsidR="006B71E5" w:rsidRPr="00400CEC" w:rsidRDefault="006B71E5" w:rsidP="006F328B">
            <w:pPr>
              <w:widowControl w:val="0"/>
              <w:jc w:val="center"/>
              <w:rPr>
                <w:rFonts w:ascii="Arial" w:hAnsi="Arial" w:cs="Arial"/>
                <w:snapToGrid w:val="0"/>
                <w:sz w:val="22"/>
                <w:szCs w:val="22"/>
              </w:rPr>
            </w:pPr>
          </w:p>
        </w:tc>
        <w:tc>
          <w:tcPr>
            <w:tcW w:w="2126" w:type="dxa"/>
            <w:vAlign w:val="center"/>
          </w:tcPr>
          <w:p w:rsidR="006B71E5" w:rsidRPr="00400CEC" w:rsidDel="006B71E5" w:rsidRDefault="006B71E5" w:rsidP="00D81D5E">
            <w:pPr>
              <w:widowControl w:val="0"/>
              <w:jc w:val="center"/>
              <w:rPr>
                <w:rFonts w:ascii="Arial" w:hAnsi="Arial" w:cs="Arial"/>
                <w:snapToGrid w:val="0"/>
                <w:sz w:val="22"/>
                <w:szCs w:val="22"/>
              </w:rPr>
            </w:pPr>
            <w:r w:rsidRPr="00400CEC">
              <w:rPr>
                <w:rFonts w:ascii="Arial" w:hAnsi="Arial" w:cs="Arial"/>
                <w:snapToGrid w:val="0"/>
                <w:sz w:val="22"/>
                <w:szCs w:val="22"/>
              </w:rPr>
              <w:t>80</w:t>
            </w:r>
            <w:r w:rsidR="00D81D5E" w:rsidRPr="00400CEC">
              <w:rPr>
                <w:rFonts w:ascii="Arial" w:hAnsi="Arial" w:cs="Arial"/>
                <w:snapToGrid w:val="0"/>
                <w:sz w:val="22"/>
                <w:szCs w:val="22"/>
              </w:rPr>
              <w:t xml:space="preserve"> </w:t>
            </w:r>
            <w:r w:rsidRPr="00400CEC">
              <w:rPr>
                <w:rFonts w:ascii="Arial" w:hAnsi="Arial" w:cs="Arial"/>
                <w:snapToGrid w:val="0"/>
                <w:sz w:val="22"/>
                <w:szCs w:val="22"/>
              </w:rPr>
              <w:t>%</w:t>
            </w:r>
          </w:p>
        </w:tc>
      </w:tr>
      <w:tr w:rsidR="00796F34" w:rsidRPr="00400CEC" w:rsidTr="00470F86">
        <w:trPr>
          <w:trHeight w:hRule="exact" w:val="510"/>
        </w:trPr>
        <w:tc>
          <w:tcPr>
            <w:tcW w:w="4961" w:type="dxa"/>
            <w:vAlign w:val="center"/>
          </w:tcPr>
          <w:p w:rsidR="00796F34" w:rsidRPr="00400CEC" w:rsidRDefault="006B71E5" w:rsidP="006F328B">
            <w:pPr>
              <w:widowControl w:val="0"/>
              <w:rPr>
                <w:rFonts w:ascii="Arial" w:hAnsi="Arial" w:cs="Arial"/>
                <w:snapToGrid w:val="0"/>
                <w:sz w:val="22"/>
                <w:szCs w:val="22"/>
              </w:rPr>
            </w:pPr>
            <w:r w:rsidRPr="00400CEC">
              <w:rPr>
                <w:rFonts w:ascii="Arial" w:hAnsi="Arial" w:cs="Arial"/>
                <w:snapToGrid w:val="0"/>
                <w:sz w:val="22"/>
                <w:szCs w:val="22"/>
              </w:rPr>
              <w:t>Podíl spolufinancovaný z vlastních zdrojů</w:t>
            </w:r>
          </w:p>
        </w:tc>
        <w:tc>
          <w:tcPr>
            <w:tcW w:w="1985" w:type="dxa"/>
            <w:vAlign w:val="center"/>
          </w:tcPr>
          <w:p w:rsidR="00796F34" w:rsidRPr="00400CEC" w:rsidRDefault="00796F34" w:rsidP="006F328B">
            <w:pPr>
              <w:widowControl w:val="0"/>
              <w:jc w:val="center"/>
              <w:rPr>
                <w:rFonts w:ascii="Arial" w:hAnsi="Arial" w:cs="Arial"/>
                <w:snapToGrid w:val="0"/>
                <w:sz w:val="22"/>
                <w:szCs w:val="22"/>
              </w:rPr>
            </w:pPr>
          </w:p>
        </w:tc>
        <w:tc>
          <w:tcPr>
            <w:tcW w:w="2126" w:type="dxa"/>
            <w:vAlign w:val="center"/>
          </w:tcPr>
          <w:p w:rsidR="00796F34" w:rsidRPr="00400CEC" w:rsidRDefault="006B71E5" w:rsidP="00D81D5E">
            <w:pPr>
              <w:widowControl w:val="0"/>
              <w:jc w:val="center"/>
              <w:rPr>
                <w:rFonts w:ascii="Arial" w:hAnsi="Arial" w:cs="Arial"/>
                <w:snapToGrid w:val="0"/>
                <w:sz w:val="22"/>
                <w:szCs w:val="22"/>
              </w:rPr>
            </w:pPr>
            <w:r w:rsidRPr="00400CEC">
              <w:rPr>
                <w:rFonts w:ascii="Arial" w:hAnsi="Arial" w:cs="Arial"/>
                <w:snapToGrid w:val="0"/>
                <w:sz w:val="22"/>
                <w:szCs w:val="22"/>
              </w:rPr>
              <w:t xml:space="preserve"> min 20</w:t>
            </w:r>
            <w:r w:rsidR="00D81D5E" w:rsidRPr="00400CEC">
              <w:rPr>
                <w:rFonts w:ascii="Arial" w:hAnsi="Arial" w:cs="Arial"/>
                <w:snapToGrid w:val="0"/>
                <w:sz w:val="22"/>
                <w:szCs w:val="22"/>
              </w:rPr>
              <w:t xml:space="preserve"> </w:t>
            </w:r>
            <w:r w:rsidRPr="00400CEC">
              <w:rPr>
                <w:rFonts w:ascii="Arial" w:hAnsi="Arial" w:cs="Arial"/>
                <w:snapToGrid w:val="0"/>
                <w:sz w:val="22"/>
                <w:szCs w:val="22"/>
              </w:rPr>
              <w:t>%</w:t>
            </w:r>
          </w:p>
        </w:tc>
      </w:tr>
      <w:tr w:rsidR="008342B4" w:rsidRPr="00400CEC" w:rsidTr="00470F86">
        <w:trPr>
          <w:trHeight w:hRule="exact" w:val="510"/>
        </w:trPr>
        <w:tc>
          <w:tcPr>
            <w:tcW w:w="4961" w:type="dxa"/>
            <w:vAlign w:val="center"/>
          </w:tcPr>
          <w:p w:rsidR="008342B4" w:rsidRPr="00400CEC" w:rsidRDefault="006B71E5" w:rsidP="006F328B">
            <w:pPr>
              <w:widowControl w:val="0"/>
              <w:rPr>
                <w:rFonts w:ascii="Arial" w:hAnsi="Arial" w:cs="Arial"/>
                <w:snapToGrid w:val="0"/>
                <w:sz w:val="22"/>
                <w:szCs w:val="22"/>
              </w:rPr>
            </w:pPr>
            <w:r w:rsidRPr="00400CEC">
              <w:rPr>
                <w:rFonts w:ascii="Arial" w:hAnsi="Arial" w:cs="Arial"/>
                <w:snapToGrid w:val="0"/>
                <w:sz w:val="22"/>
                <w:szCs w:val="22"/>
              </w:rPr>
              <w:t>Způsobilé výdaje celkem</w:t>
            </w:r>
          </w:p>
        </w:tc>
        <w:tc>
          <w:tcPr>
            <w:tcW w:w="1985" w:type="dxa"/>
            <w:vAlign w:val="center"/>
          </w:tcPr>
          <w:p w:rsidR="008342B4" w:rsidRPr="00400CEC" w:rsidRDefault="008342B4" w:rsidP="006F328B">
            <w:pPr>
              <w:widowControl w:val="0"/>
              <w:jc w:val="center"/>
              <w:rPr>
                <w:rFonts w:ascii="Arial" w:hAnsi="Arial" w:cs="Arial"/>
                <w:snapToGrid w:val="0"/>
                <w:sz w:val="22"/>
                <w:szCs w:val="22"/>
              </w:rPr>
            </w:pPr>
          </w:p>
        </w:tc>
        <w:tc>
          <w:tcPr>
            <w:tcW w:w="2126" w:type="dxa"/>
            <w:vAlign w:val="center"/>
          </w:tcPr>
          <w:p w:rsidR="008342B4" w:rsidRPr="00400CEC" w:rsidRDefault="006B71E5" w:rsidP="00D81D5E">
            <w:pPr>
              <w:widowControl w:val="0"/>
              <w:jc w:val="center"/>
              <w:rPr>
                <w:rFonts w:ascii="Arial" w:hAnsi="Arial" w:cs="Arial"/>
                <w:snapToGrid w:val="0"/>
                <w:sz w:val="22"/>
                <w:szCs w:val="22"/>
              </w:rPr>
            </w:pPr>
            <w:r w:rsidRPr="00400CEC">
              <w:rPr>
                <w:rFonts w:ascii="Arial" w:hAnsi="Arial" w:cs="Arial"/>
                <w:snapToGrid w:val="0"/>
                <w:sz w:val="22"/>
                <w:szCs w:val="22"/>
              </w:rPr>
              <w:t>100 %</w:t>
            </w:r>
          </w:p>
        </w:tc>
      </w:tr>
    </w:tbl>
    <w:p w:rsidR="00273E68" w:rsidRPr="00400CEC" w:rsidRDefault="00273E68" w:rsidP="00273E68">
      <w:pPr>
        <w:pStyle w:val="Zkladntext"/>
        <w:spacing w:before="120" w:after="120"/>
        <w:rPr>
          <w:rFonts w:ascii="Arial" w:hAnsi="Arial" w:cs="Arial"/>
          <w:sz w:val="22"/>
          <w:szCs w:val="22"/>
        </w:rPr>
      </w:pPr>
    </w:p>
    <w:p w:rsidR="006F3DCB" w:rsidRDefault="006F3DCB" w:rsidP="00D71773">
      <w:pPr>
        <w:pStyle w:val="Zkladntext"/>
        <w:numPr>
          <w:ilvl w:val="1"/>
          <w:numId w:val="3"/>
        </w:numPr>
        <w:tabs>
          <w:tab w:val="clear" w:pos="1225"/>
          <w:tab w:val="num" w:pos="0"/>
        </w:tabs>
        <w:spacing w:before="120" w:after="120"/>
        <w:ind w:left="0" w:firstLine="0"/>
        <w:rPr>
          <w:rFonts w:ascii="Arial" w:hAnsi="Arial" w:cs="Arial"/>
          <w:sz w:val="22"/>
          <w:szCs w:val="22"/>
        </w:rPr>
      </w:pPr>
      <w:r w:rsidRPr="00400CEC">
        <w:rPr>
          <w:rFonts w:ascii="Arial" w:hAnsi="Arial" w:cs="Arial"/>
          <w:sz w:val="22"/>
          <w:szCs w:val="22"/>
        </w:rPr>
        <w:t>Celková výše dotace uvedená v části II, bod 2 nebude překročena. Částka dotace bude příjemci poskytnuta na základě skutečně vynaložených, odůvodněných a řádně prokázaných způsobilých výdajů</w:t>
      </w:r>
      <w:r w:rsidR="00812A96" w:rsidRPr="00400CEC">
        <w:rPr>
          <w:rStyle w:val="Znakapoznpodarou"/>
          <w:rFonts w:ascii="Arial" w:hAnsi="Arial" w:cs="Arial"/>
          <w:sz w:val="22"/>
          <w:szCs w:val="22"/>
        </w:rPr>
        <w:footnoteReference w:id="4"/>
      </w:r>
      <w:r w:rsidRPr="00400CEC">
        <w:rPr>
          <w:rFonts w:ascii="Arial" w:hAnsi="Arial" w:cs="Arial"/>
          <w:sz w:val="22"/>
          <w:szCs w:val="22"/>
        </w:rPr>
        <w:t>.</w:t>
      </w:r>
      <w:r w:rsidR="00812A96" w:rsidRPr="00400CEC">
        <w:rPr>
          <w:rFonts w:ascii="Arial" w:hAnsi="Arial" w:cs="Arial"/>
          <w:sz w:val="22"/>
          <w:szCs w:val="22"/>
        </w:rPr>
        <w:t xml:space="preserve"> </w:t>
      </w:r>
      <w:r w:rsidRPr="00400CEC">
        <w:rPr>
          <w:rFonts w:ascii="Arial" w:hAnsi="Arial" w:cs="Arial"/>
          <w:sz w:val="22"/>
          <w:szCs w:val="22"/>
        </w:rPr>
        <w:t xml:space="preserve">Nezpůsobilé výdaje projektu hradí příjemce z vlastních zdrojů. Částka dotace celkem (SF+SR) činí </w:t>
      </w:r>
      <w:r w:rsidR="0062572E" w:rsidRPr="00400CEC">
        <w:rPr>
          <w:rFonts w:ascii="Arial" w:hAnsi="Arial" w:cs="Arial"/>
          <w:sz w:val="22"/>
          <w:szCs w:val="22"/>
        </w:rPr>
        <w:t>80</w:t>
      </w:r>
      <w:r w:rsidRPr="00400CEC">
        <w:rPr>
          <w:rFonts w:ascii="Arial" w:hAnsi="Arial" w:cs="Arial"/>
          <w:sz w:val="22"/>
          <w:szCs w:val="22"/>
        </w:rPr>
        <w:t>,00 % z celkových způsobilých výdajů projektu.</w:t>
      </w:r>
    </w:p>
    <w:p w:rsidR="00400CEC" w:rsidRPr="00400CEC" w:rsidRDefault="00400CEC" w:rsidP="00400CEC">
      <w:pPr>
        <w:pStyle w:val="Zkladntext"/>
        <w:spacing w:before="120" w:after="120"/>
        <w:rPr>
          <w:rFonts w:ascii="Arial" w:hAnsi="Arial" w:cs="Arial"/>
          <w:sz w:val="22"/>
          <w:szCs w:val="22"/>
        </w:rPr>
      </w:pPr>
    </w:p>
    <w:p w:rsidR="006F3DCB" w:rsidRPr="00400CEC" w:rsidRDefault="006F3DCB" w:rsidP="00D71773">
      <w:pPr>
        <w:pStyle w:val="Zkladntext"/>
        <w:numPr>
          <w:ilvl w:val="1"/>
          <w:numId w:val="3"/>
        </w:numPr>
        <w:tabs>
          <w:tab w:val="clear" w:pos="1225"/>
        </w:tabs>
        <w:spacing w:before="120" w:after="120"/>
        <w:ind w:left="0" w:firstLine="0"/>
        <w:rPr>
          <w:rFonts w:ascii="Arial" w:hAnsi="Arial" w:cs="Arial"/>
          <w:sz w:val="22"/>
          <w:szCs w:val="22"/>
        </w:rPr>
      </w:pPr>
      <w:r w:rsidRPr="00400CEC">
        <w:rPr>
          <w:rFonts w:ascii="Arial" w:hAnsi="Arial" w:cs="Arial"/>
          <w:sz w:val="22"/>
          <w:szCs w:val="22"/>
        </w:rPr>
        <w:lastRenderedPageBreak/>
        <w:t xml:space="preserve">V případě, že v průběhu realizace projektu dojde ke snížení způsobilých výdajů, musí být vždy za celý projekt zachovány procentní podíly jednotlivých druhů dotace </w:t>
      </w:r>
      <w:r w:rsidRPr="00400CEC">
        <w:rPr>
          <w:rFonts w:ascii="Arial" w:hAnsi="Arial" w:cs="Arial"/>
          <w:sz w:val="22"/>
          <w:szCs w:val="22"/>
        </w:rPr>
        <w:br/>
        <w:t>a zdrojů spolufinancování na celkových způsobilých výdajích stanovených v platných Podmínkách Rozhodnutí o poskytnutí dotace.</w:t>
      </w:r>
    </w:p>
    <w:p w:rsidR="000C13DD" w:rsidRPr="00400CEC" w:rsidRDefault="006F3DCB" w:rsidP="00D71773">
      <w:pPr>
        <w:pStyle w:val="Zkladntext"/>
        <w:numPr>
          <w:ilvl w:val="1"/>
          <w:numId w:val="3"/>
        </w:numPr>
        <w:tabs>
          <w:tab w:val="clear" w:pos="1225"/>
        </w:tabs>
        <w:spacing w:before="120" w:after="120"/>
        <w:ind w:left="0" w:firstLine="0"/>
        <w:rPr>
          <w:rFonts w:ascii="Arial" w:hAnsi="Arial" w:cs="Arial"/>
          <w:sz w:val="22"/>
          <w:szCs w:val="22"/>
        </w:rPr>
      </w:pPr>
      <w:r w:rsidRPr="00400CEC">
        <w:rPr>
          <w:rFonts w:ascii="Arial" w:hAnsi="Arial" w:cs="Arial"/>
          <w:sz w:val="22"/>
          <w:szCs w:val="22"/>
        </w:rPr>
        <w:t>Dotace bude uvolňována z účtů vedených u pověřené banky, u které si příjemce zřídí na základě vystaveného Pokynu k nastavení rozpočtového limitu bankovní účet. Úhrady vzniklých nákladů příjemce budou probíhat na základě průběžného předkládání originálních faktur příjemce CRR ke kontrole a následném předkládání zkontrolovaných a potvrzených faktur pověřené bance k</w:t>
      </w:r>
      <w:r w:rsidR="00B5324C" w:rsidRPr="00400CEC">
        <w:rPr>
          <w:rFonts w:ascii="Arial" w:hAnsi="Arial" w:cs="Arial"/>
          <w:sz w:val="22"/>
          <w:szCs w:val="22"/>
        </w:rPr>
        <w:t> </w:t>
      </w:r>
      <w:r w:rsidRPr="00400CEC">
        <w:rPr>
          <w:rFonts w:ascii="Arial" w:hAnsi="Arial" w:cs="Arial"/>
          <w:sz w:val="22"/>
          <w:szCs w:val="22"/>
        </w:rPr>
        <w:t>pr</w:t>
      </w:r>
      <w:r w:rsidR="00B5324C" w:rsidRPr="00400CEC">
        <w:rPr>
          <w:rFonts w:ascii="Arial" w:hAnsi="Arial" w:cs="Arial"/>
          <w:sz w:val="22"/>
          <w:szCs w:val="22"/>
        </w:rPr>
        <w:t>oplacení.</w:t>
      </w:r>
    </w:p>
    <w:p w:rsidR="00903CE9" w:rsidRPr="00400CEC" w:rsidRDefault="00903CE9" w:rsidP="00D71773">
      <w:pPr>
        <w:pStyle w:val="Zkladntext"/>
        <w:numPr>
          <w:ilvl w:val="1"/>
          <w:numId w:val="3"/>
        </w:numPr>
        <w:tabs>
          <w:tab w:val="clear" w:pos="1225"/>
        </w:tabs>
        <w:spacing w:before="120" w:after="120"/>
        <w:ind w:left="0" w:firstLine="0"/>
        <w:rPr>
          <w:rFonts w:ascii="Arial" w:hAnsi="Arial" w:cs="Arial"/>
          <w:sz w:val="22"/>
          <w:szCs w:val="22"/>
        </w:rPr>
      </w:pPr>
      <w:r w:rsidRPr="00400CEC">
        <w:rPr>
          <w:rFonts w:ascii="Arial" w:hAnsi="Arial" w:cs="Arial"/>
          <w:sz w:val="22"/>
          <w:szCs w:val="22"/>
        </w:rPr>
        <w:t xml:space="preserve">V Rozhodnutí jsou vždy uvedeny veškeré finanční prostředky (potřeby i zdroje) ze zrealizovaných (vysoutěžených) veřejných zakázek i zakázek, které ještě ke dni vydání zrealizovány nebyly (nebo k nim doposud nebyly příjemcem předloženy podklady). Po vysoutěžení se částka v Rozhodnutí upravuje na skutečně dosaženou výši nákladů vzešlou z tendru a vysoutěžené finanční částky jsou zařazeny do konkrétních řádků EDS. Finanční prostředky na dosud nerealizované tendry zůstávají ve finanční rezervě projektu. Čerpat prostředky EU a SR formou limitky (ex-ante) a žádat o převod na účet příjemce (ex-post) lze pouze finanční prostředky do výše částek uvedených na řádcích bilance spadajících do agregací 657s a 557s. </w:t>
      </w:r>
    </w:p>
    <w:p w:rsidR="00903CE9" w:rsidRPr="00400CEC" w:rsidRDefault="00FD1C80" w:rsidP="00D71773">
      <w:pPr>
        <w:pStyle w:val="Zkladntext"/>
        <w:numPr>
          <w:ilvl w:val="1"/>
          <w:numId w:val="3"/>
        </w:numPr>
        <w:tabs>
          <w:tab w:val="clear" w:pos="1225"/>
        </w:tabs>
        <w:spacing w:before="120" w:after="120"/>
        <w:ind w:left="0" w:firstLine="0"/>
        <w:rPr>
          <w:rFonts w:ascii="Arial" w:hAnsi="Arial" w:cs="Arial"/>
          <w:sz w:val="22"/>
          <w:szCs w:val="22"/>
        </w:rPr>
      </w:pPr>
      <w:r w:rsidRPr="00400CEC">
        <w:rPr>
          <w:rFonts w:ascii="Arial" w:hAnsi="Arial" w:cs="Arial"/>
          <w:sz w:val="22"/>
          <w:szCs w:val="22"/>
        </w:rPr>
        <w:t xml:space="preserve">V případě nákupů nemovitostí se postupuje analogicky k bodu </w:t>
      </w:r>
      <w:r w:rsidR="00933ADF" w:rsidRPr="00400CEC">
        <w:rPr>
          <w:rFonts w:ascii="Arial" w:hAnsi="Arial" w:cs="Arial"/>
          <w:sz w:val="22"/>
          <w:szCs w:val="22"/>
        </w:rPr>
        <w:t>6</w:t>
      </w:r>
      <w:r w:rsidRPr="00400CEC">
        <w:rPr>
          <w:rFonts w:ascii="Arial" w:hAnsi="Arial" w:cs="Arial"/>
          <w:sz w:val="22"/>
          <w:szCs w:val="22"/>
        </w:rPr>
        <w:t>., tj. finanční prostředky na pořízení nemovitostí, k jejichž převodu nebyly příjemcem předloženy podklady uvedené v Příručce pro žadatele a příjemce, jsou uváděny v rezervě až do jejich dodání příjemcem.</w:t>
      </w:r>
    </w:p>
    <w:p w:rsidR="00B5324C" w:rsidRPr="00400CEC" w:rsidRDefault="00B5324C" w:rsidP="00D71773">
      <w:pPr>
        <w:pStyle w:val="Zkladntext"/>
        <w:numPr>
          <w:ilvl w:val="1"/>
          <w:numId w:val="3"/>
        </w:numPr>
        <w:tabs>
          <w:tab w:val="clear" w:pos="1225"/>
        </w:tabs>
        <w:spacing w:before="120" w:after="120"/>
        <w:ind w:left="0" w:firstLine="0"/>
        <w:rPr>
          <w:rFonts w:ascii="Arial" w:hAnsi="Arial" w:cs="Arial"/>
          <w:sz w:val="22"/>
          <w:szCs w:val="22"/>
        </w:rPr>
      </w:pPr>
      <w:r w:rsidRPr="00400CEC">
        <w:rPr>
          <w:rFonts w:ascii="Arial" w:hAnsi="Arial" w:cs="Arial"/>
          <w:sz w:val="22"/>
          <w:szCs w:val="22"/>
        </w:rPr>
        <w:t>Poskytování záloh na práce a dodávky financované ze státního rozpočtu se nepovoluje.</w:t>
      </w:r>
    </w:p>
    <w:p w:rsidR="00470F86" w:rsidRPr="00400CEC" w:rsidRDefault="00470F86" w:rsidP="006F328B">
      <w:pPr>
        <w:widowControl w:val="0"/>
        <w:tabs>
          <w:tab w:val="left" w:pos="708"/>
        </w:tabs>
        <w:spacing w:after="120"/>
        <w:jc w:val="center"/>
        <w:rPr>
          <w:rFonts w:ascii="Arial" w:hAnsi="Arial" w:cs="Arial"/>
          <w:b/>
          <w:bCs/>
          <w:i/>
          <w:snapToGrid w:val="0"/>
          <w:sz w:val="22"/>
          <w:szCs w:val="22"/>
        </w:rPr>
      </w:pPr>
    </w:p>
    <w:p w:rsidR="00277817" w:rsidRPr="00400CEC" w:rsidRDefault="00277817" w:rsidP="006F328B">
      <w:pPr>
        <w:widowControl w:val="0"/>
        <w:tabs>
          <w:tab w:val="left" w:pos="708"/>
        </w:tabs>
        <w:spacing w:after="120"/>
        <w:jc w:val="center"/>
        <w:rPr>
          <w:rFonts w:ascii="Arial" w:hAnsi="Arial" w:cs="Arial"/>
          <w:b/>
          <w:bCs/>
          <w:i/>
          <w:snapToGrid w:val="0"/>
          <w:sz w:val="22"/>
          <w:szCs w:val="22"/>
        </w:rPr>
      </w:pPr>
      <w:r w:rsidRPr="00400CEC">
        <w:rPr>
          <w:rFonts w:ascii="Arial" w:hAnsi="Arial" w:cs="Arial"/>
          <w:b/>
          <w:bCs/>
          <w:i/>
          <w:snapToGrid w:val="0"/>
          <w:sz w:val="22"/>
          <w:szCs w:val="22"/>
        </w:rPr>
        <w:t>Část III</w:t>
      </w:r>
    </w:p>
    <w:p w:rsidR="00277817" w:rsidRPr="00400CEC" w:rsidRDefault="00277817" w:rsidP="006F328B">
      <w:pPr>
        <w:pStyle w:val="Nadpis3"/>
        <w:tabs>
          <w:tab w:val="left" w:pos="0"/>
        </w:tabs>
        <w:spacing w:after="120"/>
        <w:jc w:val="center"/>
        <w:rPr>
          <w:rFonts w:ascii="Arial" w:hAnsi="Arial" w:cs="Arial"/>
          <w:bCs w:val="0"/>
          <w:i/>
          <w:sz w:val="22"/>
          <w:szCs w:val="22"/>
        </w:rPr>
      </w:pPr>
      <w:r w:rsidRPr="00400CEC">
        <w:rPr>
          <w:rFonts w:ascii="Arial" w:hAnsi="Arial" w:cs="Arial"/>
          <w:bCs w:val="0"/>
          <w:i/>
          <w:sz w:val="22"/>
          <w:szCs w:val="22"/>
        </w:rPr>
        <w:t>Podmínky, na které je poskytnutí dotace vázáno</w:t>
      </w:r>
    </w:p>
    <w:p w:rsidR="00277817" w:rsidRPr="00400CEC" w:rsidRDefault="00277817" w:rsidP="006F328B">
      <w:pPr>
        <w:rPr>
          <w:rFonts w:ascii="Arial" w:hAnsi="Arial" w:cs="Arial"/>
          <w:sz w:val="22"/>
          <w:szCs w:val="22"/>
        </w:rPr>
      </w:pPr>
    </w:p>
    <w:p w:rsidR="00277817" w:rsidRPr="00400CEC" w:rsidRDefault="00277817" w:rsidP="00D71773">
      <w:pPr>
        <w:pStyle w:val="Odstavecseseznamem"/>
        <w:numPr>
          <w:ilvl w:val="0"/>
          <w:numId w:val="8"/>
        </w:numPr>
        <w:spacing w:before="120" w:after="120"/>
        <w:ind w:left="0" w:firstLine="0"/>
        <w:jc w:val="both"/>
        <w:rPr>
          <w:rFonts w:ascii="Arial" w:hAnsi="Arial" w:cs="Arial"/>
          <w:snapToGrid w:val="0"/>
          <w:vanish/>
          <w:sz w:val="22"/>
          <w:szCs w:val="22"/>
        </w:rPr>
      </w:pPr>
    </w:p>
    <w:p w:rsidR="00277817" w:rsidRPr="00400CEC" w:rsidRDefault="00277817" w:rsidP="00D71773">
      <w:pPr>
        <w:pStyle w:val="Odstavecseseznamem"/>
        <w:numPr>
          <w:ilvl w:val="0"/>
          <w:numId w:val="8"/>
        </w:numPr>
        <w:spacing w:before="120" w:after="120"/>
        <w:ind w:left="0" w:firstLine="0"/>
        <w:jc w:val="both"/>
        <w:rPr>
          <w:rFonts w:ascii="Arial" w:hAnsi="Arial" w:cs="Arial"/>
          <w:snapToGrid w:val="0"/>
          <w:vanish/>
          <w:sz w:val="22"/>
          <w:szCs w:val="22"/>
        </w:rPr>
      </w:pPr>
    </w:p>
    <w:p w:rsidR="00277817" w:rsidRPr="00400CEC" w:rsidRDefault="00277817" w:rsidP="00D71773">
      <w:pPr>
        <w:pStyle w:val="Odstavecseseznamem"/>
        <w:numPr>
          <w:ilvl w:val="0"/>
          <w:numId w:val="8"/>
        </w:numPr>
        <w:spacing w:before="120" w:after="120"/>
        <w:ind w:left="0" w:firstLine="0"/>
        <w:jc w:val="both"/>
        <w:rPr>
          <w:rFonts w:ascii="Arial" w:hAnsi="Arial" w:cs="Arial"/>
          <w:snapToGrid w:val="0"/>
          <w:vanish/>
          <w:sz w:val="22"/>
          <w:szCs w:val="22"/>
        </w:rPr>
      </w:pPr>
    </w:p>
    <w:p w:rsidR="00277817" w:rsidRPr="00400CEC" w:rsidRDefault="00277817" w:rsidP="00D71773">
      <w:pPr>
        <w:pStyle w:val="Zkladntext"/>
        <w:numPr>
          <w:ilvl w:val="1"/>
          <w:numId w:val="8"/>
        </w:numPr>
        <w:tabs>
          <w:tab w:val="clear" w:pos="1225"/>
        </w:tabs>
        <w:spacing w:before="120" w:after="120"/>
        <w:ind w:left="0" w:firstLine="0"/>
        <w:rPr>
          <w:rFonts w:ascii="Arial" w:hAnsi="Arial" w:cs="Arial"/>
          <w:snapToGrid w:val="0"/>
          <w:sz w:val="22"/>
          <w:szCs w:val="22"/>
        </w:rPr>
      </w:pPr>
      <w:r w:rsidRPr="00400CEC">
        <w:rPr>
          <w:rFonts w:ascii="Arial" w:hAnsi="Arial" w:cs="Arial"/>
          <w:snapToGrid w:val="0"/>
          <w:sz w:val="22"/>
          <w:szCs w:val="22"/>
        </w:rPr>
        <w:t xml:space="preserve">Příjemce je povinen plně a prokazatelně splnit účel, na který mu bude dotace poskytnuta. Tímto účelem je realizace projektu, rámcově identifikovaného takto: </w:t>
      </w:r>
    </w:p>
    <w:p w:rsidR="00277817" w:rsidRPr="00400CEC" w:rsidRDefault="00277817" w:rsidP="006F328B">
      <w:pPr>
        <w:spacing w:after="80"/>
        <w:jc w:val="both"/>
        <w:rPr>
          <w:rFonts w:ascii="Arial" w:hAnsi="Arial" w:cs="Arial"/>
          <w:sz w:val="22"/>
          <w:szCs w:val="22"/>
        </w:rPr>
      </w:pPr>
    </w:p>
    <w:p w:rsidR="00277817" w:rsidRPr="00400CEC" w:rsidRDefault="00277817" w:rsidP="00D71773">
      <w:pPr>
        <w:widowControl w:val="0"/>
        <w:numPr>
          <w:ilvl w:val="1"/>
          <w:numId w:val="4"/>
        </w:numPr>
        <w:tabs>
          <w:tab w:val="clear" w:pos="1440"/>
          <w:tab w:val="num" w:pos="360"/>
        </w:tabs>
        <w:spacing w:after="80"/>
        <w:ind w:left="0" w:firstLine="0"/>
        <w:rPr>
          <w:rFonts w:ascii="Arial" w:hAnsi="Arial" w:cs="Arial"/>
          <w:b/>
          <w:snapToGrid w:val="0"/>
          <w:sz w:val="22"/>
          <w:szCs w:val="22"/>
        </w:rPr>
      </w:pPr>
      <w:r w:rsidRPr="00400CEC">
        <w:rPr>
          <w:rFonts w:ascii="Arial" w:hAnsi="Arial" w:cs="Arial"/>
          <w:b/>
          <w:snapToGrid w:val="0"/>
          <w:sz w:val="22"/>
          <w:szCs w:val="22"/>
        </w:rPr>
        <w:t>Registrační číslo p</w:t>
      </w:r>
      <w:r w:rsidR="00085268" w:rsidRPr="00400CEC">
        <w:rPr>
          <w:rFonts w:ascii="Arial" w:hAnsi="Arial" w:cs="Arial"/>
          <w:b/>
          <w:snapToGrid w:val="0"/>
          <w:sz w:val="22"/>
          <w:szCs w:val="22"/>
        </w:rPr>
        <w:t xml:space="preserve">rojektu: </w:t>
      </w:r>
    </w:p>
    <w:p w:rsidR="00277817" w:rsidRPr="00400CEC" w:rsidRDefault="00277817" w:rsidP="00D71773">
      <w:pPr>
        <w:widowControl w:val="0"/>
        <w:numPr>
          <w:ilvl w:val="1"/>
          <w:numId w:val="4"/>
        </w:numPr>
        <w:tabs>
          <w:tab w:val="clear" w:pos="1440"/>
          <w:tab w:val="num" w:pos="360"/>
        </w:tabs>
        <w:spacing w:after="80"/>
        <w:ind w:left="0" w:firstLine="0"/>
        <w:rPr>
          <w:rFonts w:ascii="Arial" w:hAnsi="Arial" w:cs="Arial"/>
          <w:b/>
          <w:snapToGrid w:val="0"/>
          <w:sz w:val="22"/>
          <w:szCs w:val="22"/>
        </w:rPr>
      </w:pPr>
      <w:r w:rsidRPr="00400CEC">
        <w:rPr>
          <w:rFonts w:ascii="Arial" w:hAnsi="Arial" w:cs="Arial"/>
          <w:b/>
          <w:snapToGrid w:val="0"/>
          <w:sz w:val="22"/>
          <w:szCs w:val="22"/>
        </w:rPr>
        <w:t xml:space="preserve">Identifikační číslo v EDS: </w:t>
      </w:r>
    </w:p>
    <w:p w:rsidR="00277817" w:rsidRPr="00400CEC" w:rsidRDefault="00085268" w:rsidP="00D71773">
      <w:pPr>
        <w:widowControl w:val="0"/>
        <w:numPr>
          <w:ilvl w:val="1"/>
          <w:numId w:val="4"/>
        </w:numPr>
        <w:tabs>
          <w:tab w:val="clear" w:pos="1440"/>
          <w:tab w:val="num" w:pos="360"/>
        </w:tabs>
        <w:spacing w:after="80"/>
        <w:ind w:left="0" w:firstLine="0"/>
        <w:rPr>
          <w:rFonts w:ascii="Arial" w:hAnsi="Arial" w:cs="Arial"/>
          <w:b/>
          <w:sz w:val="22"/>
          <w:szCs w:val="22"/>
        </w:rPr>
      </w:pPr>
      <w:r w:rsidRPr="00400CEC">
        <w:rPr>
          <w:rFonts w:ascii="Arial" w:hAnsi="Arial" w:cs="Arial"/>
          <w:b/>
          <w:snapToGrid w:val="0"/>
          <w:sz w:val="22"/>
          <w:szCs w:val="22"/>
        </w:rPr>
        <w:t xml:space="preserve">Název projektu: </w:t>
      </w:r>
    </w:p>
    <w:p w:rsidR="00277817" w:rsidRPr="00400CEC" w:rsidRDefault="00277817" w:rsidP="00D71773">
      <w:pPr>
        <w:widowControl w:val="0"/>
        <w:numPr>
          <w:ilvl w:val="1"/>
          <w:numId w:val="4"/>
        </w:numPr>
        <w:tabs>
          <w:tab w:val="clear" w:pos="1440"/>
          <w:tab w:val="num" w:pos="360"/>
        </w:tabs>
        <w:spacing w:after="80"/>
        <w:ind w:left="0" w:firstLine="0"/>
        <w:rPr>
          <w:rFonts w:ascii="Arial" w:hAnsi="Arial" w:cs="Arial"/>
          <w:b/>
          <w:sz w:val="22"/>
          <w:szCs w:val="22"/>
        </w:rPr>
      </w:pPr>
      <w:r w:rsidRPr="00400CEC">
        <w:rPr>
          <w:rFonts w:ascii="Arial" w:hAnsi="Arial" w:cs="Arial"/>
          <w:b/>
          <w:snapToGrid w:val="0"/>
          <w:sz w:val="22"/>
          <w:szCs w:val="22"/>
        </w:rPr>
        <w:t xml:space="preserve">Určení prioritní osy a oblasti intervence IOP: </w:t>
      </w:r>
    </w:p>
    <w:p w:rsidR="00277817" w:rsidRPr="00400CEC" w:rsidRDefault="00277817" w:rsidP="006F328B">
      <w:pPr>
        <w:widowControl w:val="0"/>
        <w:jc w:val="both"/>
        <w:rPr>
          <w:rFonts w:ascii="Arial" w:hAnsi="Arial" w:cs="Arial"/>
          <w:snapToGrid w:val="0"/>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600"/>
        <w:gridCol w:w="2484"/>
      </w:tblGrid>
      <w:tr w:rsidR="00277817" w:rsidRPr="00400CEC" w:rsidTr="00470F86">
        <w:tc>
          <w:tcPr>
            <w:tcW w:w="2988" w:type="dxa"/>
            <w:shd w:val="clear" w:color="auto" w:fill="auto"/>
          </w:tcPr>
          <w:p w:rsidR="00277817" w:rsidRPr="00400CEC" w:rsidRDefault="00277817" w:rsidP="006F328B">
            <w:pPr>
              <w:widowControl w:val="0"/>
              <w:jc w:val="both"/>
              <w:rPr>
                <w:rFonts w:ascii="Arial" w:hAnsi="Arial" w:cs="Arial"/>
                <w:b/>
                <w:snapToGrid w:val="0"/>
                <w:sz w:val="22"/>
                <w:szCs w:val="22"/>
              </w:rPr>
            </w:pPr>
            <w:r w:rsidRPr="00400CEC">
              <w:rPr>
                <w:rFonts w:ascii="Arial" w:hAnsi="Arial" w:cs="Arial"/>
                <w:b/>
                <w:snapToGrid w:val="0"/>
                <w:sz w:val="22"/>
                <w:szCs w:val="22"/>
              </w:rPr>
              <w:t>Název rozhodnutí</w:t>
            </w:r>
          </w:p>
        </w:tc>
        <w:tc>
          <w:tcPr>
            <w:tcW w:w="3600" w:type="dxa"/>
            <w:shd w:val="clear" w:color="auto" w:fill="auto"/>
          </w:tcPr>
          <w:p w:rsidR="00277817" w:rsidRPr="00400CEC" w:rsidRDefault="00277817" w:rsidP="006F328B">
            <w:pPr>
              <w:widowControl w:val="0"/>
              <w:jc w:val="center"/>
              <w:rPr>
                <w:rFonts w:ascii="Arial" w:hAnsi="Arial" w:cs="Arial"/>
                <w:b/>
                <w:snapToGrid w:val="0"/>
                <w:sz w:val="22"/>
                <w:szCs w:val="22"/>
              </w:rPr>
            </w:pPr>
            <w:r w:rsidRPr="00400CEC">
              <w:rPr>
                <w:rFonts w:ascii="Arial" w:hAnsi="Arial" w:cs="Arial"/>
                <w:b/>
                <w:snapToGrid w:val="0"/>
                <w:sz w:val="22"/>
                <w:szCs w:val="22"/>
              </w:rPr>
              <w:t xml:space="preserve">Datum vydání / </w:t>
            </w:r>
            <w:r w:rsidR="00F81729" w:rsidRPr="00400CEC">
              <w:rPr>
                <w:rFonts w:ascii="Arial" w:hAnsi="Arial" w:cs="Arial"/>
                <w:b/>
                <w:snapToGrid w:val="0"/>
                <w:sz w:val="22"/>
                <w:szCs w:val="22"/>
              </w:rPr>
              <w:t>č. j.</w:t>
            </w:r>
          </w:p>
        </w:tc>
        <w:tc>
          <w:tcPr>
            <w:tcW w:w="2484" w:type="dxa"/>
            <w:shd w:val="clear" w:color="auto" w:fill="auto"/>
          </w:tcPr>
          <w:p w:rsidR="00277817" w:rsidRPr="00400CEC" w:rsidRDefault="00277817" w:rsidP="006F328B">
            <w:pPr>
              <w:widowControl w:val="0"/>
              <w:jc w:val="center"/>
              <w:rPr>
                <w:rFonts w:ascii="Arial" w:hAnsi="Arial" w:cs="Arial"/>
                <w:b/>
                <w:snapToGrid w:val="0"/>
                <w:sz w:val="22"/>
                <w:szCs w:val="22"/>
              </w:rPr>
            </w:pPr>
            <w:r w:rsidRPr="00400CEC">
              <w:rPr>
                <w:rFonts w:ascii="Arial" w:hAnsi="Arial" w:cs="Arial"/>
                <w:b/>
                <w:snapToGrid w:val="0"/>
                <w:sz w:val="22"/>
                <w:szCs w:val="22"/>
              </w:rPr>
              <w:t>Výše prostředků</w:t>
            </w:r>
            <w:r w:rsidRPr="00400CEC">
              <w:rPr>
                <w:rFonts w:ascii="Arial" w:hAnsi="Arial" w:cs="Arial"/>
                <w:b/>
                <w:snapToGrid w:val="0"/>
                <w:sz w:val="22"/>
                <w:szCs w:val="22"/>
                <w:lang w:val="en-US"/>
              </w:rPr>
              <w:t xml:space="preserve"> [Kč]</w:t>
            </w:r>
          </w:p>
        </w:tc>
      </w:tr>
      <w:tr w:rsidR="00277817" w:rsidRPr="00400CEC" w:rsidTr="00470F86">
        <w:tc>
          <w:tcPr>
            <w:tcW w:w="2988" w:type="dxa"/>
            <w:shd w:val="clear" w:color="auto" w:fill="auto"/>
            <w:vAlign w:val="center"/>
          </w:tcPr>
          <w:p w:rsidR="00277817" w:rsidRPr="00400CEC" w:rsidRDefault="00277817" w:rsidP="006F328B">
            <w:pPr>
              <w:widowControl w:val="0"/>
              <w:rPr>
                <w:rFonts w:ascii="Arial" w:hAnsi="Arial" w:cs="Arial"/>
                <w:snapToGrid w:val="0"/>
                <w:sz w:val="22"/>
                <w:szCs w:val="22"/>
              </w:rPr>
            </w:pPr>
            <w:r w:rsidRPr="00400CEC">
              <w:rPr>
                <w:rFonts w:ascii="Arial" w:hAnsi="Arial" w:cs="Arial"/>
                <w:snapToGrid w:val="0"/>
                <w:sz w:val="22"/>
                <w:szCs w:val="22"/>
              </w:rPr>
              <w:t>Registrace akce a Rozhodnutí o poskytnutí dotace</w:t>
            </w:r>
          </w:p>
        </w:tc>
        <w:tc>
          <w:tcPr>
            <w:tcW w:w="3600" w:type="dxa"/>
            <w:shd w:val="clear" w:color="auto" w:fill="auto"/>
            <w:vAlign w:val="center"/>
          </w:tcPr>
          <w:p w:rsidR="00277817" w:rsidRPr="00400CEC" w:rsidRDefault="00277817" w:rsidP="006F328B">
            <w:pPr>
              <w:widowControl w:val="0"/>
              <w:jc w:val="center"/>
              <w:rPr>
                <w:rFonts w:ascii="Arial" w:hAnsi="Arial" w:cs="Arial"/>
                <w:snapToGrid w:val="0"/>
                <w:sz w:val="22"/>
                <w:szCs w:val="22"/>
              </w:rPr>
            </w:pPr>
          </w:p>
        </w:tc>
        <w:tc>
          <w:tcPr>
            <w:tcW w:w="2484" w:type="dxa"/>
            <w:shd w:val="clear" w:color="auto" w:fill="auto"/>
            <w:vAlign w:val="center"/>
          </w:tcPr>
          <w:p w:rsidR="00277817" w:rsidRPr="00400CEC" w:rsidRDefault="00277817" w:rsidP="006F328B">
            <w:pPr>
              <w:widowControl w:val="0"/>
              <w:jc w:val="center"/>
              <w:rPr>
                <w:rFonts w:ascii="Arial" w:hAnsi="Arial" w:cs="Arial"/>
                <w:snapToGrid w:val="0"/>
                <w:sz w:val="22"/>
                <w:szCs w:val="22"/>
              </w:rPr>
            </w:pPr>
          </w:p>
        </w:tc>
      </w:tr>
      <w:tr w:rsidR="00277817" w:rsidRPr="00400CEC" w:rsidTr="00470F86">
        <w:trPr>
          <w:trHeight w:val="835"/>
        </w:trPr>
        <w:tc>
          <w:tcPr>
            <w:tcW w:w="6588" w:type="dxa"/>
            <w:gridSpan w:val="2"/>
            <w:shd w:val="clear" w:color="auto" w:fill="auto"/>
            <w:vAlign w:val="center"/>
          </w:tcPr>
          <w:p w:rsidR="00277817" w:rsidRPr="00400CEC" w:rsidRDefault="00277817" w:rsidP="006F328B">
            <w:pPr>
              <w:widowControl w:val="0"/>
              <w:rPr>
                <w:rFonts w:ascii="Arial" w:hAnsi="Arial" w:cs="Arial"/>
                <w:snapToGrid w:val="0"/>
                <w:sz w:val="22"/>
                <w:szCs w:val="22"/>
              </w:rPr>
            </w:pPr>
          </w:p>
          <w:p w:rsidR="00277817" w:rsidRPr="00400CEC" w:rsidRDefault="00277817" w:rsidP="006F328B">
            <w:pPr>
              <w:widowControl w:val="0"/>
              <w:rPr>
                <w:rFonts w:ascii="Arial" w:hAnsi="Arial" w:cs="Arial"/>
                <w:snapToGrid w:val="0"/>
                <w:sz w:val="22"/>
                <w:szCs w:val="22"/>
              </w:rPr>
            </w:pPr>
            <w:r w:rsidRPr="00400CEC">
              <w:rPr>
                <w:rFonts w:ascii="Arial" w:hAnsi="Arial" w:cs="Arial"/>
                <w:snapToGrid w:val="0"/>
                <w:sz w:val="22"/>
                <w:szCs w:val="22"/>
              </w:rPr>
              <w:t>Dosud neuvolněno a zůstává na projektu</w:t>
            </w:r>
          </w:p>
          <w:p w:rsidR="00277817" w:rsidRPr="00400CEC" w:rsidRDefault="00277817" w:rsidP="006F328B">
            <w:pPr>
              <w:widowControl w:val="0"/>
              <w:rPr>
                <w:rFonts w:ascii="Arial" w:hAnsi="Arial" w:cs="Arial"/>
                <w:snapToGrid w:val="0"/>
                <w:sz w:val="22"/>
                <w:szCs w:val="22"/>
              </w:rPr>
            </w:pPr>
          </w:p>
        </w:tc>
        <w:tc>
          <w:tcPr>
            <w:tcW w:w="2484" w:type="dxa"/>
            <w:shd w:val="clear" w:color="auto" w:fill="auto"/>
            <w:vAlign w:val="center"/>
          </w:tcPr>
          <w:p w:rsidR="00277817" w:rsidRPr="00400CEC" w:rsidRDefault="00277817" w:rsidP="00B801D7">
            <w:pPr>
              <w:widowControl w:val="0"/>
              <w:jc w:val="center"/>
              <w:rPr>
                <w:rFonts w:ascii="Arial" w:hAnsi="Arial" w:cs="Arial"/>
                <w:snapToGrid w:val="0"/>
                <w:sz w:val="22"/>
                <w:szCs w:val="22"/>
              </w:rPr>
            </w:pPr>
          </w:p>
        </w:tc>
      </w:tr>
    </w:tbl>
    <w:p w:rsidR="00470F86" w:rsidRPr="00400CEC" w:rsidRDefault="00470F86" w:rsidP="00470F86">
      <w:pPr>
        <w:pStyle w:val="Zkladntext"/>
        <w:spacing w:before="120" w:after="120"/>
        <w:rPr>
          <w:rFonts w:ascii="Arial" w:hAnsi="Arial" w:cs="Arial"/>
          <w:snapToGrid w:val="0"/>
          <w:sz w:val="22"/>
          <w:szCs w:val="22"/>
        </w:rPr>
      </w:pPr>
    </w:p>
    <w:p w:rsidR="004C7532" w:rsidRPr="00400CEC" w:rsidRDefault="00BE269F" w:rsidP="009A7DAC">
      <w:pPr>
        <w:pStyle w:val="Zkladntext"/>
        <w:numPr>
          <w:ilvl w:val="1"/>
          <w:numId w:val="8"/>
        </w:numPr>
        <w:tabs>
          <w:tab w:val="clear" w:pos="1225"/>
          <w:tab w:val="num" w:pos="284"/>
        </w:tabs>
        <w:spacing w:before="120" w:after="120"/>
        <w:ind w:left="0" w:firstLine="0"/>
        <w:rPr>
          <w:rFonts w:ascii="Arial" w:hAnsi="Arial" w:cs="Arial"/>
          <w:snapToGrid w:val="0"/>
          <w:sz w:val="22"/>
          <w:szCs w:val="22"/>
        </w:rPr>
      </w:pPr>
      <w:r w:rsidRPr="00400CEC">
        <w:rPr>
          <w:rFonts w:ascii="Arial" w:hAnsi="Arial" w:cs="Arial"/>
          <w:snapToGrid w:val="0"/>
          <w:sz w:val="22"/>
          <w:szCs w:val="22"/>
        </w:rPr>
        <w:lastRenderedPageBreak/>
        <w:t xml:space="preserve">a) </w:t>
      </w:r>
      <w:r w:rsidR="004C7532" w:rsidRPr="00400CEC">
        <w:rPr>
          <w:rFonts w:ascii="Arial" w:hAnsi="Arial" w:cs="Arial"/>
          <w:snapToGrid w:val="0"/>
          <w:sz w:val="22"/>
          <w:szCs w:val="22"/>
        </w:rPr>
        <w:t xml:space="preserve">Při realizaci projektu bude uskutečňováno zadávání zakázek v souladu se zákonem </w:t>
      </w:r>
      <w:r w:rsidR="00400CEC">
        <w:rPr>
          <w:rFonts w:ascii="Arial" w:hAnsi="Arial" w:cs="Arial"/>
          <w:snapToGrid w:val="0"/>
          <w:sz w:val="22"/>
          <w:szCs w:val="22"/>
        </w:rPr>
        <w:t xml:space="preserve">    </w:t>
      </w:r>
      <w:r w:rsidR="004C7532" w:rsidRPr="00400CEC">
        <w:rPr>
          <w:rFonts w:ascii="Arial" w:hAnsi="Arial" w:cs="Arial"/>
          <w:snapToGrid w:val="0"/>
          <w:sz w:val="22"/>
          <w:szCs w:val="22"/>
        </w:rPr>
        <w:t xml:space="preserve">č. 137/2006 Sb., o veřejných zakázkách, ve znění pozdějších předpisů, a dále v souladu </w:t>
      </w:r>
      <w:r w:rsidR="00400CEC">
        <w:rPr>
          <w:rFonts w:ascii="Arial" w:hAnsi="Arial" w:cs="Arial"/>
          <w:snapToGrid w:val="0"/>
          <w:sz w:val="22"/>
          <w:szCs w:val="22"/>
        </w:rPr>
        <w:t xml:space="preserve">       </w:t>
      </w:r>
      <w:r w:rsidR="004C7532" w:rsidRPr="00400CEC">
        <w:rPr>
          <w:rFonts w:ascii="Arial" w:hAnsi="Arial" w:cs="Arial"/>
          <w:snapToGrid w:val="0"/>
          <w:sz w:val="22"/>
          <w:szCs w:val="22"/>
        </w:rPr>
        <w:t>s přílohou Příručky pro žadatele a příjemce č. 9 Metodika zadávání zakázek Integrovaného operačního programu, oblasti intervence 3.1 a 3.3 včetně příloh</w:t>
      </w:r>
      <w:r w:rsidRPr="00400CEC">
        <w:rPr>
          <w:rFonts w:ascii="Arial" w:hAnsi="Arial" w:cs="Arial"/>
          <w:snapToGrid w:val="0"/>
          <w:sz w:val="22"/>
          <w:szCs w:val="22"/>
        </w:rPr>
        <w:t xml:space="preserve"> (dále jen Metodika zadávání zakázek)</w:t>
      </w:r>
      <w:r w:rsidR="004C7532" w:rsidRPr="00400CEC">
        <w:rPr>
          <w:rFonts w:ascii="Arial" w:hAnsi="Arial" w:cs="Arial"/>
          <w:snapToGrid w:val="0"/>
          <w:sz w:val="22"/>
          <w:szCs w:val="22"/>
        </w:rPr>
        <w:t xml:space="preserve">, která je v souladu se Závaznými postupy </w:t>
      </w:r>
      <w:r w:rsidRPr="00400CEC">
        <w:rPr>
          <w:rFonts w:ascii="Arial" w:hAnsi="Arial" w:cs="Arial"/>
          <w:snapToGrid w:val="0"/>
          <w:sz w:val="22"/>
          <w:szCs w:val="22"/>
        </w:rPr>
        <w:t xml:space="preserve">pro zadávání zakázek spolufinancovaných ze zdrojů EU, nespadající pod aplikaci zákona č. 137/2006 Sb., </w:t>
      </w:r>
      <w:r w:rsidR="00400CEC">
        <w:rPr>
          <w:rFonts w:ascii="Arial" w:hAnsi="Arial" w:cs="Arial"/>
          <w:snapToGrid w:val="0"/>
          <w:sz w:val="22"/>
          <w:szCs w:val="22"/>
        </w:rPr>
        <w:t xml:space="preserve">             </w:t>
      </w:r>
      <w:r w:rsidRPr="00400CEC">
        <w:rPr>
          <w:rFonts w:ascii="Arial" w:hAnsi="Arial" w:cs="Arial"/>
          <w:snapToGrid w:val="0"/>
          <w:sz w:val="22"/>
          <w:szCs w:val="22"/>
        </w:rPr>
        <w:t>o veřejných zakázkách v programovém období 2007-2013</w:t>
      </w:r>
      <w:r w:rsidR="004C7532" w:rsidRPr="00400CEC">
        <w:rPr>
          <w:rFonts w:ascii="Arial" w:hAnsi="Arial" w:cs="Arial"/>
          <w:snapToGrid w:val="0"/>
          <w:sz w:val="22"/>
          <w:szCs w:val="22"/>
        </w:rPr>
        <w:t xml:space="preserve">. V případě, že se bude vysoutěžená částka lišit od údajů v Rozhodnutí, je žadatel povinen zažádat o změnu projektu. Sníží-li se způsobilé výdaje projektu z důvodu výsledku výběrového řízení, bude dotace poměrně snížena. Bude-li vysoutěžená částka vyšší, bude rozdíl oproti částce uvedené v Rozhodnutí o poskytnutí dotace nezpůsobilým výdajem a příjemce jej bude muset uhradit z vlastních zdrojů. </w:t>
      </w:r>
    </w:p>
    <w:p w:rsidR="00BE269F" w:rsidRPr="00400CEC" w:rsidRDefault="00BE269F" w:rsidP="009A7DAC">
      <w:pPr>
        <w:pStyle w:val="Zkladntext"/>
        <w:spacing w:before="120" w:after="120"/>
        <w:ind w:firstLine="284"/>
        <w:rPr>
          <w:rFonts w:ascii="Arial" w:hAnsi="Arial" w:cs="Arial"/>
          <w:snapToGrid w:val="0"/>
          <w:sz w:val="22"/>
          <w:szCs w:val="22"/>
        </w:rPr>
      </w:pPr>
      <w:r w:rsidRPr="00400CEC">
        <w:rPr>
          <w:rFonts w:ascii="Arial" w:hAnsi="Arial" w:cs="Arial"/>
          <w:snapToGrid w:val="0"/>
          <w:sz w:val="22"/>
          <w:szCs w:val="22"/>
        </w:rPr>
        <w:t xml:space="preserve">b) V případě zakázek uskutečňovaných v souladu se zákonem č. 137/2006 Sb., </w:t>
      </w:r>
      <w:r w:rsidR="00400CEC">
        <w:rPr>
          <w:rFonts w:ascii="Arial" w:hAnsi="Arial" w:cs="Arial"/>
          <w:snapToGrid w:val="0"/>
          <w:sz w:val="22"/>
          <w:szCs w:val="22"/>
        </w:rPr>
        <w:t xml:space="preserve">               </w:t>
      </w:r>
      <w:r w:rsidRPr="00400CEC">
        <w:rPr>
          <w:rFonts w:ascii="Arial" w:hAnsi="Arial" w:cs="Arial"/>
          <w:snapToGrid w:val="0"/>
          <w:sz w:val="22"/>
          <w:szCs w:val="22"/>
        </w:rPr>
        <w:t xml:space="preserve">o veřejných zakázkách, ve znění pozdějších předpisů, a v případě zakázek v souladu </w:t>
      </w:r>
      <w:r w:rsidR="00400CEC">
        <w:rPr>
          <w:rFonts w:ascii="Arial" w:hAnsi="Arial" w:cs="Arial"/>
          <w:snapToGrid w:val="0"/>
          <w:sz w:val="22"/>
          <w:szCs w:val="22"/>
        </w:rPr>
        <w:t xml:space="preserve">           </w:t>
      </w:r>
      <w:r w:rsidRPr="00400CEC">
        <w:rPr>
          <w:rFonts w:ascii="Arial" w:hAnsi="Arial" w:cs="Arial"/>
          <w:snapToGrid w:val="0"/>
          <w:sz w:val="22"/>
          <w:szCs w:val="22"/>
        </w:rPr>
        <w:t xml:space="preserve">s Metodikou zadávání zakázek, je příjemce povinen předložit zadávací dokumentaci ke schválení CRR 10 pracovních dní před zveřejněním zadávacího řízení nebo před odesláním výzvy uchazečům. Příjemce je dále povinen zaslat CRR prokazatelně písemnou pozvánku (elektronicky nebo v tištěné formě) na jednání hodnotící komise a to nejpozději 5 pracovních dnů před jeho konáním. Příjemce je rovněž povinen předložit CRR zápis z jednání komise </w:t>
      </w:r>
      <w:r w:rsidR="00400CEC">
        <w:rPr>
          <w:rFonts w:ascii="Arial" w:hAnsi="Arial" w:cs="Arial"/>
          <w:snapToGrid w:val="0"/>
          <w:sz w:val="22"/>
          <w:szCs w:val="22"/>
        </w:rPr>
        <w:t xml:space="preserve">     </w:t>
      </w:r>
      <w:r w:rsidRPr="00400CEC">
        <w:rPr>
          <w:rFonts w:ascii="Arial" w:hAnsi="Arial" w:cs="Arial"/>
          <w:snapToGrid w:val="0"/>
          <w:sz w:val="22"/>
          <w:szCs w:val="22"/>
        </w:rPr>
        <w:t>a smlouvu s dodavatelem.</w:t>
      </w:r>
    </w:p>
    <w:p w:rsidR="00277817" w:rsidRPr="00400CEC" w:rsidRDefault="00277817" w:rsidP="00D71773">
      <w:pPr>
        <w:pStyle w:val="Zkladntext"/>
        <w:numPr>
          <w:ilvl w:val="1"/>
          <w:numId w:val="8"/>
        </w:numPr>
        <w:tabs>
          <w:tab w:val="clear" w:pos="1225"/>
        </w:tabs>
        <w:spacing w:before="120" w:after="120"/>
        <w:ind w:left="0" w:firstLine="0"/>
        <w:rPr>
          <w:rFonts w:ascii="Arial" w:hAnsi="Arial" w:cs="Arial"/>
          <w:snapToGrid w:val="0"/>
          <w:sz w:val="22"/>
          <w:szCs w:val="22"/>
        </w:rPr>
      </w:pPr>
      <w:r w:rsidRPr="00400CEC">
        <w:rPr>
          <w:rFonts w:ascii="Arial" w:hAnsi="Arial" w:cs="Arial"/>
          <w:snapToGrid w:val="0"/>
          <w:sz w:val="22"/>
          <w:szCs w:val="22"/>
        </w:rPr>
        <w:t>Příjemce je povinen pravidelně předkládat CRR pravdivé a úplné informace o průběhu realizace projektu prostřednictvím hlášení o pokroku a monitorovacích zpráv:</w:t>
      </w:r>
    </w:p>
    <w:p w:rsidR="004C7532" w:rsidRPr="00400CEC" w:rsidRDefault="004C7532" w:rsidP="00933ADF">
      <w:pPr>
        <w:numPr>
          <w:ilvl w:val="1"/>
          <w:numId w:val="6"/>
        </w:numPr>
        <w:jc w:val="both"/>
        <w:rPr>
          <w:rFonts w:ascii="Arial" w:hAnsi="Arial" w:cs="Arial"/>
          <w:sz w:val="22"/>
          <w:szCs w:val="22"/>
        </w:rPr>
      </w:pPr>
      <w:r w:rsidRPr="00400CEC">
        <w:rPr>
          <w:rFonts w:ascii="Arial" w:hAnsi="Arial" w:cs="Arial"/>
          <w:sz w:val="22"/>
          <w:szCs w:val="22"/>
        </w:rPr>
        <w:t xml:space="preserve">Hlášení o pokroku je příjemcem vypracováno se stavem k poslednímu dni </w:t>
      </w:r>
      <w:r w:rsidR="00233F2B" w:rsidRPr="00400CEC">
        <w:rPr>
          <w:rFonts w:ascii="Arial" w:hAnsi="Arial" w:cs="Arial"/>
          <w:sz w:val="22"/>
          <w:szCs w:val="22"/>
        </w:rPr>
        <w:t xml:space="preserve">6 </w:t>
      </w:r>
      <w:r w:rsidRPr="00400CEC">
        <w:rPr>
          <w:rFonts w:ascii="Arial" w:hAnsi="Arial" w:cs="Arial"/>
          <w:sz w:val="22"/>
          <w:szCs w:val="22"/>
        </w:rPr>
        <w:t xml:space="preserve">měsíce, který následuje po měsíci, kdy bylo schváleno </w:t>
      </w:r>
      <w:r w:rsidR="00233F2B" w:rsidRPr="00400CEC">
        <w:rPr>
          <w:rFonts w:ascii="Arial" w:hAnsi="Arial" w:cs="Arial"/>
          <w:sz w:val="22"/>
          <w:szCs w:val="22"/>
        </w:rPr>
        <w:t xml:space="preserve">první </w:t>
      </w:r>
      <w:r w:rsidRPr="00400CEC">
        <w:rPr>
          <w:rFonts w:ascii="Arial" w:hAnsi="Arial" w:cs="Arial"/>
          <w:sz w:val="22"/>
          <w:szCs w:val="22"/>
        </w:rPr>
        <w:t xml:space="preserve">Rozhodnutí, a po té vždy za každé následující šestiměsíční období. Příjemce dodává hlášení o pokroku CRR ČR v termínu do 20 pracovních dnů od ukončení kalendářního měsíce, ve kterém má být hlášení </w:t>
      </w:r>
      <w:r w:rsidR="00400CEC">
        <w:rPr>
          <w:rFonts w:ascii="Arial" w:hAnsi="Arial" w:cs="Arial"/>
          <w:sz w:val="22"/>
          <w:szCs w:val="22"/>
        </w:rPr>
        <w:t xml:space="preserve">         </w:t>
      </w:r>
      <w:r w:rsidRPr="00400CEC">
        <w:rPr>
          <w:rFonts w:ascii="Arial" w:hAnsi="Arial" w:cs="Arial"/>
          <w:sz w:val="22"/>
          <w:szCs w:val="22"/>
        </w:rPr>
        <w:t>o pokroku podáváno. V případě překrytí termínů +/- 1 kalendářní měsíc s monitorovací zprávou předkládá příjemce jen monitorovací zprávu k ukončení etapy/projektu.</w:t>
      </w:r>
    </w:p>
    <w:p w:rsidR="006D26B4" w:rsidRPr="00400CEC" w:rsidRDefault="006D26B4" w:rsidP="00D71773">
      <w:pPr>
        <w:widowControl w:val="0"/>
        <w:numPr>
          <w:ilvl w:val="1"/>
          <w:numId w:val="6"/>
        </w:numPr>
        <w:tabs>
          <w:tab w:val="left" w:pos="1610"/>
        </w:tabs>
        <w:spacing w:after="80"/>
        <w:jc w:val="both"/>
        <w:rPr>
          <w:rFonts w:ascii="Arial" w:hAnsi="Arial" w:cs="Arial"/>
          <w:snapToGrid w:val="0"/>
          <w:sz w:val="22"/>
          <w:szCs w:val="22"/>
        </w:rPr>
      </w:pPr>
      <w:r w:rsidRPr="00400CEC">
        <w:rPr>
          <w:rFonts w:ascii="Arial" w:hAnsi="Arial" w:cs="Arial"/>
          <w:snapToGrid w:val="0"/>
          <w:sz w:val="22"/>
          <w:szCs w:val="22"/>
        </w:rPr>
        <w:t xml:space="preserve">Etapovou/závěrečnou monitorovací zprávu příjemce předkládá CRR vždy do </w:t>
      </w:r>
      <w:r w:rsidR="00400CEC">
        <w:rPr>
          <w:rFonts w:ascii="Arial" w:hAnsi="Arial" w:cs="Arial"/>
          <w:snapToGrid w:val="0"/>
          <w:sz w:val="22"/>
          <w:szCs w:val="22"/>
        </w:rPr>
        <w:t xml:space="preserve">                 </w:t>
      </w:r>
      <w:r w:rsidR="00233F2B" w:rsidRPr="00400CEC">
        <w:rPr>
          <w:rFonts w:ascii="Arial" w:hAnsi="Arial" w:cs="Arial"/>
          <w:snapToGrid w:val="0"/>
          <w:sz w:val="22"/>
          <w:szCs w:val="22"/>
        </w:rPr>
        <w:t xml:space="preserve">20 </w:t>
      </w:r>
      <w:r w:rsidRPr="00400CEC">
        <w:rPr>
          <w:rFonts w:ascii="Arial" w:hAnsi="Arial" w:cs="Arial"/>
          <w:snapToGrid w:val="0"/>
          <w:sz w:val="22"/>
          <w:szCs w:val="22"/>
        </w:rPr>
        <w:t xml:space="preserve">pracovních dnů po ukončení etapy/realizace projektu. V případě, že je realizace etapy ukončena před schválením prvního Rozhodnutí, je povinen předložit monitorovací zprávu do </w:t>
      </w:r>
      <w:r w:rsidR="00233F2B" w:rsidRPr="00400CEC">
        <w:rPr>
          <w:rFonts w:ascii="Arial" w:hAnsi="Arial" w:cs="Arial"/>
          <w:snapToGrid w:val="0"/>
          <w:sz w:val="22"/>
          <w:szCs w:val="22"/>
        </w:rPr>
        <w:t xml:space="preserve">20 </w:t>
      </w:r>
      <w:r w:rsidRPr="00400CEC">
        <w:rPr>
          <w:rFonts w:ascii="Arial" w:hAnsi="Arial" w:cs="Arial"/>
          <w:snapToGrid w:val="0"/>
          <w:sz w:val="22"/>
          <w:szCs w:val="22"/>
        </w:rPr>
        <w:t>pracovních dnů od schválení prvního Rozhodnutí.</w:t>
      </w:r>
    </w:p>
    <w:p w:rsidR="003F4846" w:rsidRPr="00400CEC" w:rsidRDefault="00277817" w:rsidP="00D71773">
      <w:pPr>
        <w:pStyle w:val="Zkladntext"/>
        <w:numPr>
          <w:ilvl w:val="1"/>
          <w:numId w:val="8"/>
        </w:numPr>
        <w:tabs>
          <w:tab w:val="clear" w:pos="1225"/>
        </w:tabs>
        <w:spacing w:before="120" w:after="120"/>
        <w:ind w:left="0" w:firstLine="0"/>
        <w:rPr>
          <w:rFonts w:ascii="Arial" w:hAnsi="Arial" w:cs="Arial"/>
          <w:b/>
          <w:i/>
          <w:snapToGrid w:val="0"/>
          <w:sz w:val="22"/>
          <w:szCs w:val="22"/>
        </w:rPr>
      </w:pPr>
      <w:r w:rsidRPr="00400CEC">
        <w:rPr>
          <w:rFonts w:ascii="Arial" w:hAnsi="Arial" w:cs="Arial"/>
          <w:snapToGrid w:val="0"/>
          <w:sz w:val="22"/>
          <w:szCs w:val="22"/>
        </w:rPr>
        <w:t>Příjemce je povinen neprodleně oznámit CRR všechny změny a skutečnosti, které mají vliv na plnění Rozhodnutí a Podmínek, nebo skutečnosti s tím souvisejíc</w:t>
      </w:r>
      <w:r w:rsidR="00530111" w:rsidRPr="00400CEC">
        <w:rPr>
          <w:rFonts w:ascii="Arial" w:hAnsi="Arial" w:cs="Arial"/>
          <w:snapToGrid w:val="0"/>
          <w:sz w:val="22"/>
          <w:szCs w:val="22"/>
        </w:rPr>
        <w:t>í</w:t>
      </w:r>
      <w:r w:rsidR="002B5C4B" w:rsidRPr="00400CEC">
        <w:rPr>
          <w:rFonts w:ascii="Arial" w:hAnsi="Arial" w:cs="Arial"/>
          <w:snapToGrid w:val="0"/>
          <w:sz w:val="22"/>
          <w:szCs w:val="22"/>
        </w:rPr>
        <w:t>, písemně</w:t>
      </w:r>
      <w:r w:rsidRPr="00400CEC">
        <w:rPr>
          <w:rFonts w:ascii="Arial" w:hAnsi="Arial" w:cs="Arial"/>
          <w:sz w:val="22"/>
          <w:szCs w:val="22"/>
        </w:rPr>
        <w:t xml:space="preserve"> prostřednictvím formuláře Oznámení o změnách v</w:t>
      </w:r>
      <w:r w:rsidR="00530111" w:rsidRPr="00400CEC">
        <w:rPr>
          <w:rFonts w:ascii="Arial" w:hAnsi="Arial" w:cs="Arial"/>
          <w:sz w:val="22"/>
          <w:szCs w:val="22"/>
        </w:rPr>
        <w:t> </w:t>
      </w:r>
      <w:r w:rsidRPr="00400CEC">
        <w:rPr>
          <w:rFonts w:ascii="Arial" w:hAnsi="Arial" w:cs="Arial"/>
          <w:sz w:val="22"/>
          <w:szCs w:val="22"/>
        </w:rPr>
        <w:t>projektu</w:t>
      </w:r>
      <w:r w:rsidR="00530111" w:rsidRPr="00400CEC">
        <w:rPr>
          <w:rFonts w:ascii="Arial" w:hAnsi="Arial" w:cs="Arial"/>
          <w:sz w:val="22"/>
          <w:szCs w:val="22"/>
        </w:rPr>
        <w:t>. Oznámení o změnách v projektu</w:t>
      </w:r>
      <w:r w:rsidRPr="00400CEC">
        <w:rPr>
          <w:rFonts w:ascii="Arial" w:hAnsi="Arial" w:cs="Arial"/>
          <w:snapToGrid w:val="0"/>
          <w:sz w:val="22"/>
          <w:szCs w:val="22"/>
        </w:rPr>
        <w:t xml:space="preserve"> </w:t>
      </w:r>
      <w:r w:rsidR="00D70BA9" w:rsidRPr="00400CEC">
        <w:rPr>
          <w:rFonts w:ascii="Arial" w:hAnsi="Arial" w:cs="Arial"/>
          <w:sz w:val="22"/>
          <w:szCs w:val="22"/>
        </w:rPr>
        <w:t>musí být s v</w:t>
      </w:r>
      <w:r w:rsidR="00933ADF" w:rsidRPr="00400CEC">
        <w:rPr>
          <w:rFonts w:ascii="Arial" w:hAnsi="Arial" w:cs="Arial"/>
          <w:sz w:val="22"/>
          <w:szCs w:val="22"/>
        </w:rPr>
        <w:t>ý</w:t>
      </w:r>
      <w:r w:rsidR="00D70BA9" w:rsidRPr="00400CEC">
        <w:rPr>
          <w:rFonts w:ascii="Arial" w:hAnsi="Arial" w:cs="Arial"/>
          <w:sz w:val="22"/>
          <w:szCs w:val="22"/>
        </w:rPr>
        <w:t>j</w:t>
      </w:r>
      <w:r w:rsidR="00933ADF" w:rsidRPr="00400CEC">
        <w:rPr>
          <w:rFonts w:ascii="Arial" w:hAnsi="Arial" w:cs="Arial"/>
          <w:sz w:val="22"/>
          <w:szCs w:val="22"/>
        </w:rPr>
        <w:t>i</w:t>
      </w:r>
      <w:r w:rsidR="00D70BA9" w:rsidRPr="00400CEC">
        <w:rPr>
          <w:rFonts w:ascii="Arial" w:hAnsi="Arial" w:cs="Arial"/>
          <w:sz w:val="22"/>
          <w:szCs w:val="22"/>
        </w:rPr>
        <w:t>mkou neočekávaných událostí předloženo před vlastní realizací změny.</w:t>
      </w:r>
      <w:r w:rsidR="00D70BA9" w:rsidRPr="00400CEC">
        <w:rPr>
          <w:rFonts w:ascii="Arial" w:hAnsi="Arial" w:cs="Arial"/>
          <w:snapToGrid w:val="0"/>
          <w:sz w:val="22"/>
          <w:szCs w:val="22"/>
        </w:rPr>
        <w:t xml:space="preserve"> </w:t>
      </w:r>
      <w:r w:rsidRPr="00400CEC">
        <w:rPr>
          <w:rFonts w:ascii="Arial" w:hAnsi="Arial" w:cs="Arial"/>
          <w:snapToGrid w:val="0"/>
          <w:sz w:val="22"/>
          <w:szCs w:val="22"/>
        </w:rPr>
        <w:t>Změna Rozhodnutí</w:t>
      </w:r>
      <w:r w:rsidR="00933ADF" w:rsidRPr="00400CEC">
        <w:rPr>
          <w:rFonts w:ascii="Arial" w:hAnsi="Arial" w:cs="Arial"/>
          <w:snapToGrid w:val="0"/>
          <w:sz w:val="22"/>
          <w:szCs w:val="22"/>
        </w:rPr>
        <w:t xml:space="preserve"> </w:t>
      </w:r>
      <w:r w:rsidRPr="00400CEC">
        <w:rPr>
          <w:rFonts w:ascii="Arial" w:hAnsi="Arial" w:cs="Arial"/>
          <w:snapToGrid w:val="0"/>
          <w:sz w:val="22"/>
          <w:szCs w:val="22"/>
        </w:rPr>
        <w:t xml:space="preserve">a Podmínek může být provedena pouze písemnou formou na žádost příjemce. </w:t>
      </w:r>
    </w:p>
    <w:p w:rsidR="00D70BA9" w:rsidRPr="00400CEC" w:rsidRDefault="00D70BA9" w:rsidP="00D71773">
      <w:pPr>
        <w:pStyle w:val="Zkladntext"/>
        <w:numPr>
          <w:ilvl w:val="1"/>
          <w:numId w:val="8"/>
        </w:numPr>
        <w:tabs>
          <w:tab w:val="clear" w:pos="1225"/>
        </w:tabs>
        <w:spacing w:before="120" w:after="120"/>
        <w:ind w:left="0" w:firstLine="0"/>
        <w:rPr>
          <w:rFonts w:ascii="Arial" w:hAnsi="Arial" w:cs="Arial"/>
          <w:b/>
          <w:i/>
          <w:snapToGrid w:val="0"/>
          <w:sz w:val="22"/>
          <w:szCs w:val="22"/>
        </w:rPr>
      </w:pPr>
      <w:r w:rsidRPr="00400CEC">
        <w:rPr>
          <w:rFonts w:ascii="Arial" w:hAnsi="Arial" w:cs="Arial"/>
          <w:snapToGrid w:val="0"/>
          <w:sz w:val="22"/>
          <w:szCs w:val="22"/>
        </w:rPr>
        <w:t>Pokud příjemce odstoupí od projektu, oznámí tuto skutečnost neprodleně CRR na formuláři Oznámení o změnách v projektu. Odstoupení je účinné dnem doručení Oznámení o změnách</w:t>
      </w:r>
      <w:r w:rsidR="00400CEC">
        <w:rPr>
          <w:rFonts w:ascii="Arial" w:hAnsi="Arial" w:cs="Arial"/>
          <w:snapToGrid w:val="0"/>
          <w:sz w:val="22"/>
          <w:szCs w:val="22"/>
        </w:rPr>
        <w:t xml:space="preserve"> </w:t>
      </w:r>
      <w:r w:rsidR="00F81729" w:rsidRPr="00400CEC">
        <w:rPr>
          <w:rFonts w:ascii="Arial" w:hAnsi="Arial" w:cs="Arial"/>
          <w:snapToGrid w:val="0"/>
          <w:sz w:val="22"/>
          <w:szCs w:val="22"/>
        </w:rPr>
        <w:t xml:space="preserve">v </w:t>
      </w:r>
      <w:r w:rsidRPr="00400CEC">
        <w:rPr>
          <w:rFonts w:ascii="Arial" w:hAnsi="Arial" w:cs="Arial"/>
          <w:snapToGrid w:val="0"/>
          <w:sz w:val="22"/>
          <w:szCs w:val="22"/>
        </w:rPr>
        <w:t xml:space="preserve">projektu </w:t>
      </w:r>
      <w:r w:rsidR="00AC4E5E" w:rsidRPr="00400CEC">
        <w:rPr>
          <w:rFonts w:ascii="Arial" w:hAnsi="Arial" w:cs="Arial"/>
          <w:snapToGrid w:val="0"/>
          <w:sz w:val="22"/>
          <w:szCs w:val="22"/>
        </w:rPr>
        <w:t xml:space="preserve">na </w:t>
      </w:r>
      <w:r w:rsidRPr="00400CEC">
        <w:rPr>
          <w:rFonts w:ascii="Arial" w:hAnsi="Arial" w:cs="Arial"/>
          <w:snapToGrid w:val="0"/>
          <w:sz w:val="22"/>
          <w:szCs w:val="22"/>
        </w:rPr>
        <w:t xml:space="preserve">CRR. Pokud se jedná o podezření na porušení rozpočtové kázně, bude případ postoupen příslušnému finančnímu úřadu, v opačném případě MPSV zahájí řízení o odnětí dotace podle §15 zákona č. 218/2000 Sb., o rozpočtových pravidlech, ve znění pozdějších předpisů. Na řízení o odnětí dotace se vztahují obecné předpisy </w:t>
      </w:r>
      <w:r w:rsidR="00400CEC">
        <w:rPr>
          <w:rFonts w:ascii="Arial" w:hAnsi="Arial" w:cs="Arial"/>
          <w:snapToGrid w:val="0"/>
          <w:sz w:val="22"/>
          <w:szCs w:val="22"/>
        </w:rPr>
        <w:t xml:space="preserve">                 </w:t>
      </w:r>
      <w:r w:rsidRPr="00400CEC">
        <w:rPr>
          <w:rFonts w:ascii="Arial" w:hAnsi="Arial" w:cs="Arial"/>
          <w:snapToGrid w:val="0"/>
          <w:sz w:val="22"/>
          <w:szCs w:val="22"/>
        </w:rPr>
        <w:t>o správním řízení</w:t>
      </w:r>
      <w:r w:rsidRPr="00400CEC">
        <w:rPr>
          <w:rStyle w:val="Znakapoznpodarou"/>
          <w:rFonts w:ascii="Arial" w:hAnsi="Arial" w:cs="Arial"/>
          <w:snapToGrid w:val="0"/>
          <w:sz w:val="22"/>
          <w:szCs w:val="22"/>
        </w:rPr>
        <w:footnoteReference w:id="5"/>
      </w:r>
      <w:r w:rsidRPr="00400CEC">
        <w:rPr>
          <w:rFonts w:ascii="Arial" w:hAnsi="Arial" w:cs="Arial"/>
          <w:snapToGrid w:val="0"/>
          <w:sz w:val="22"/>
          <w:szCs w:val="22"/>
        </w:rPr>
        <w:t>.</w:t>
      </w:r>
    </w:p>
    <w:p w:rsidR="00A15A38" w:rsidRPr="00400CEC" w:rsidRDefault="00A15A38" w:rsidP="00A15A38">
      <w:pPr>
        <w:pStyle w:val="Zkladntext"/>
        <w:numPr>
          <w:ilvl w:val="1"/>
          <w:numId w:val="8"/>
        </w:numPr>
        <w:tabs>
          <w:tab w:val="clear" w:pos="1225"/>
          <w:tab w:val="num" w:pos="709"/>
        </w:tabs>
        <w:spacing w:before="120" w:after="120"/>
        <w:ind w:left="0" w:firstLine="0"/>
        <w:rPr>
          <w:rFonts w:ascii="Arial" w:hAnsi="Arial" w:cs="Arial"/>
          <w:sz w:val="22"/>
          <w:szCs w:val="22"/>
        </w:rPr>
      </w:pPr>
      <w:r w:rsidRPr="00400CEC">
        <w:rPr>
          <w:rFonts w:ascii="Arial" w:hAnsi="Arial" w:cs="Arial"/>
          <w:sz w:val="22"/>
          <w:szCs w:val="22"/>
        </w:rPr>
        <w:lastRenderedPageBreak/>
        <w:t xml:space="preserve">Faktury budou pověřenou bankou hrazeny až po </w:t>
      </w:r>
      <w:r w:rsidR="00AC4E5E" w:rsidRPr="00400CEC">
        <w:rPr>
          <w:rFonts w:ascii="Arial" w:hAnsi="Arial" w:cs="Arial"/>
          <w:sz w:val="22"/>
          <w:szCs w:val="22"/>
        </w:rPr>
        <w:t>označení faktury o souhlasu s</w:t>
      </w:r>
      <w:r w:rsidR="00A21204" w:rsidRPr="00400CEC">
        <w:rPr>
          <w:rFonts w:ascii="Arial" w:hAnsi="Arial" w:cs="Arial"/>
          <w:sz w:val="22"/>
          <w:szCs w:val="22"/>
        </w:rPr>
        <w:t> </w:t>
      </w:r>
      <w:r w:rsidR="00AC4E5E" w:rsidRPr="00400CEC">
        <w:rPr>
          <w:rFonts w:ascii="Arial" w:hAnsi="Arial" w:cs="Arial"/>
          <w:sz w:val="22"/>
          <w:szCs w:val="22"/>
        </w:rPr>
        <w:t>proplacením</w:t>
      </w:r>
      <w:r w:rsidRPr="00400CEC">
        <w:rPr>
          <w:rFonts w:ascii="Arial" w:hAnsi="Arial" w:cs="Arial"/>
          <w:sz w:val="22"/>
          <w:szCs w:val="22"/>
        </w:rPr>
        <w:t xml:space="preserve"> finančním manažerem </w:t>
      </w:r>
      <w:r w:rsidR="001130D9" w:rsidRPr="00400CEC">
        <w:rPr>
          <w:rFonts w:ascii="Arial" w:hAnsi="Arial" w:cs="Arial"/>
          <w:sz w:val="22"/>
          <w:szCs w:val="22"/>
        </w:rPr>
        <w:t>CRR</w:t>
      </w:r>
      <w:r w:rsidRPr="00400CEC">
        <w:rPr>
          <w:rFonts w:ascii="Arial" w:hAnsi="Arial" w:cs="Arial"/>
          <w:sz w:val="22"/>
          <w:szCs w:val="22"/>
        </w:rPr>
        <w:t>. Příjemce je povinen bezodkladně po převzetí faktury od dodavatele originál faktury se všemi přílohami předat CRR</w:t>
      </w:r>
      <w:r w:rsidR="00AC4E5E" w:rsidRPr="00400CEC">
        <w:rPr>
          <w:rFonts w:ascii="Arial" w:hAnsi="Arial" w:cs="Arial"/>
          <w:sz w:val="22"/>
          <w:szCs w:val="22"/>
        </w:rPr>
        <w:t>.</w:t>
      </w:r>
      <w:r w:rsidRPr="00400CEC">
        <w:rPr>
          <w:rFonts w:ascii="Arial" w:hAnsi="Arial" w:cs="Arial"/>
          <w:sz w:val="22"/>
          <w:szCs w:val="22"/>
        </w:rPr>
        <w:t xml:space="preserve"> </w:t>
      </w:r>
      <w:r w:rsidR="00AC4E5E" w:rsidRPr="00400CEC">
        <w:rPr>
          <w:rFonts w:ascii="Arial" w:hAnsi="Arial" w:cs="Arial"/>
          <w:sz w:val="22"/>
          <w:szCs w:val="22"/>
        </w:rPr>
        <w:t>F</w:t>
      </w:r>
      <w:r w:rsidRPr="00400CEC">
        <w:rPr>
          <w:rFonts w:ascii="Arial" w:hAnsi="Arial" w:cs="Arial"/>
          <w:sz w:val="22"/>
          <w:szCs w:val="22"/>
        </w:rPr>
        <w:t xml:space="preserve">aktury na provedení stavebních prací musí být doplněny zjišťovacím protokolem podepsaným statutárním zástupcem investora a zástupcem technického dozoru investora. Finanční manažer </w:t>
      </w:r>
      <w:r w:rsidR="00AC4E5E" w:rsidRPr="00400CEC">
        <w:rPr>
          <w:rFonts w:ascii="Arial" w:hAnsi="Arial" w:cs="Arial"/>
          <w:sz w:val="22"/>
          <w:szCs w:val="22"/>
        </w:rPr>
        <w:t xml:space="preserve">CRR </w:t>
      </w:r>
      <w:r w:rsidRPr="00400CEC">
        <w:rPr>
          <w:rFonts w:ascii="Arial" w:hAnsi="Arial" w:cs="Arial"/>
          <w:sz w:val="22"/>
          <w:szCs w:val="22"/>
        </w:rPr>
        <w:t>může některé výdaje označit jako nezpůsobilé, na originálu faktury uvede celkovou výši způsobilých a případně</w:t>
      </w:r>
      <w:r w:rsidR="003069B9" w:rsidRPr="00400CEC">
        <w:rPr>
          <w:rFonts w:ascii="Arial" w:hAnsi="Arial" w:cs="Arial"/>
          <w:sz w:val="22"/>
          <w:szCs w:val="22"/>
        </w:rPr>
        <w:t xml:space="preserve"> </w:t>
      </w:r>
      <w:r w:rsidRPr="00400CEC">
        <w:rPr>
          <w:rFonts w:ascii="Arial" w:hAnsi="Arial" w:cs="Arial"/>
          <w:sz w:val="22"/>
          <w:szCs w:val="22"/>
        </w:rPr>
        <w:t xml:space="preserve">i nezpůsobilých výdajů. Nezpůsobilé výdaje nemohou být pověřenou bankou proplaceny. </w:t>
      </w:r>
    </w:p>
    <w:p w:rsidR="008F79C3" w:rsidRPr="00400CEC" w:rsidRDefault="008F79C3" w:rsidP="008F79C3">
      <w:pPr>
        <w:pStyle w:val="Zkladntext"/>
        <w:numPr>
          <w:ilvl w:val="1"/>
          <w:numId w:val="8"/>
        </w:numPr>
        <w:tabs>
          <w:tab w:val="clear" w:pos="1225"/>
        </w:tabs>
        <w:spacing w:before="120" w:after="120"/>
        <w:ind w:left="0" w:firstLine="0"/>
        <w:rPr>
          <w:rFonts w:ascii="Arial" w:hAnsi="Arial" w:cs="Arial"/>
          <w:snapToGrid w:val="0"/>
          <w:sz w:val="22"/>
          <w:szCs w:val="22"/>
        </w:rPr>
      </w:pPr>
      <w:r w:rsidRPr="00400CEC">
        <w:rPr>
          <w:rFonts w:ascii="Arial" w:hAnsi="Arial" w:cs="Arial"/>
          <w:snapToGrid w:val="0"/>
          <w:sz w:val="22"/>
          <w:szCs w:val="22"/>
        </w:rPr>
        <w:t>Příjemce je povinen prokázat naplnění účelu projektu, a to:</w:t>
      </w:r>
    </w:p>
    <w:p w:rsidR="008F79C3" w:rsidRPr="00400CEC" w:rsidRDefault="008F79C3" w:rsidP="003069B9">
      <w:pPr>
        <w:pStyle w:val="Odstavecseseznamem"/>
        <w:widowControl w:val="0"/>
        <w:numPr>
          <w:ilvl w:val="0"/>
          <w:numId w:val="23"/>
        </w:numPr>
        <w:tabs>
          <w:tab w:val="clear" w:pos="1440"/>
          <w:tab w:val="num" w:pos="709"/>
        </w:tabs>
        <w:spacing w:after="80"/>
        <w:ind w:left="709" w:right="-2" w:hanging="425"/>
        <w:jc w:val="both"/>
        <w:rPr>
          <w:rFonts w:ascii="Arial" w:hAnsi="Arial" w:cs="Arial"/>
          <w:snapToGrid w:val="0"/>
          <w:sz w:val="22"/>
          <w:szCs w:val="22"/>
        </w:rPr>
      </w:pPr>
      <w:r w:rsidRPr="00400CEC">
        <w:rPr>
          <w:rFonts w:ascii="Arial" w:hAnsi="Arial" w:cs="Arial"/>
          <w:snapToGrid w:val="0"/>
          <w:sz w:val="22"/>
          <w:szCs w:val="22"/>
        </w:rPr>
        <w:t>naplněním parametrů určených v</w:t>
      </w:r>
      <w:r w:rsidR="003069B9" w:rsidRPr="00400CEC">
        <w:rPr>
          <w:rFonts w:ascii="Arial" w:hAnsi="Arial" w:cs="Arial"/>
          <w:snapToGrid w:val="0"/>
          <w:sz w:val="22"/>
          <w:szCs w:val="22"/>
        </w:rPr>
        <w:t> </w:t>
      </w:r>
      <w:r w:rsidRPr="00400CEC">
        <w:rPr>
          <w:rFonts w:ascii="Arial" w:hAnsi="Arial" w:cs="Arial"/>
          <w:snapToGrid w:val="0"/>
          <w:sz w:val="22"/>
          <w:szCs w:val="22"/>
        </w:rPr>
        <w:t xml:space="preserve">Rozhodnutí, na které mu byla dotace poskytnuta, nejpozději při podání </w:t>
      </w:r>
      <w:r w:rsidR="00A21204" w:rsidRPr="00400CEC">
        <w:rPr>
          <w:rFonts w:ascii="Arial" w:hAnsi="Arial" w:cs="Arial"/>
          <w:snapToGrid w:val="0"/>
          <w:sz w:val="22"/>
          <w:szCs w:val="22"/>
        </w:rPr>
        <w:t xml:space="preserve">Závěrečné monitorovací zprávy a </w:t>
      </w:r>
      <w:r w:rsidRPr="00400CEC">
        <w:rPr>
          <w:rFonts w:ascii="Arial" w:hAnsi="Arial" w:cs="Arial"/>
          <w:snapToGrid w:val="0"/>
          <w:sz w:val="22"/>
          <w:szCs w:val="22"/>
        </w:rPr>
        <w:t>Žádosti o platbu,</w:t>
      </w:r>
    </w:p>
    <w:p w:rsidR="008F79C3" w:rsidRPr="00400CEC" w:rsidRDefault="008F79C3" w:rsidP="003069B9">
      <w:pPr>
        <w:pStyle w:val="Odstavecseseznamem"/>
        <w:widowControl w:val="0"/>
        <w:numPr>
          <w:ilvl w:val="0"/>
          <w:numId w:val="23"/>
        </w:numPr>
        <w:tabs>
          <w:tab w:val="clear" w:pos="1440"/>
          <w:tab w:val="num" w:pos="709"/>
        </w:tabs>
        <w:spacing w:after="80"/>
        <w:ind w:left="709" w:right="-2" w:hanging="425"/>
        <w:jc w:val="both"/>
        <w:rPr>
          <w:rFonts w:ascii="Arial" w:hAnsi="Arial" w:cs="Arial"/>
          <w:snapToGrid w:val="0"/>
          <w:sz w:val="22"/>
          <w:szCs w:val="22"/>
        </w:rPr>
      </w:pPr>
      <w:r w:rsidRPr="00400CEC">
        <w:rPr>
          <w:rFonts w:ascii="Arial" w:hAnsi="Arial" w:cs="Arial"/>
          <w:snapToGrid w:val="0"/>
          <w:sz w:val="22"/>
          <w:szCs w:val="22"/>
        </w:rPr>
        <w:t>naplněním monitorovacích indikátorů uvedených v Rozhodnutí nejpozději do data uvedeného v Rozhodnutí o poskytnutí dotace</w:t>
      </w:r>
    </w:p>
    <w:p w:rsidR="008F79C3" w:rsidRPr="00400CEC" w:rsidRDefault="008F79C3" w:rsidP="003069B9">
      <w:pPr>
        <w:pStyle w:val="Odstavecseseznamem"/>
        <w:widowControl w:val="0"/>
        <w:numPr>
          <w:ilvl w:val="0"/>
          <w:numId w:val="23"/>
        </w:numPr>
        <w:tabs>
          <w:tab w:val="clear" w:pos="1440"/>
          <w:tab w:val="num" w:pos="709"/>
        </w:tabs>
        <w:spacing w:after="80"/>
        <w:ind w:left="709" w:right="-2" w:hanging="425"/>
        <w:jc w:val="both"/>
        <w:rPr>
          <w:rFonts w:ascii="Arial" w:hAnsi="Arial" w:cs="Arial"/>
          <w:snapToGrid w:val="0"/>
          <w:sz w:val="22"/>
          <w:szCs w:val="22"/>
        </w:rPr>
      </w:pPr>
      <w:r w:rsidRPr="00400CEC">
        <w:rPr>
          <w:rFonts w:ascii="Arial" w:hAnsi="Arial" w:cs="Arial"/>
          <w:snapToGrid w:val="0"/>
          <w:sz w:val="22"/>
          <w:szCs w:val="22"/>
        </w:rPr>
        <w:t>zachováním výsledků projektu uvedených v</w:t>
      </w:r>
      <w:r w:rsidR="00933ADF" w:rsidRPr="00400CEC">
        <w:rPr>
          <w:rFonts w:ascii="Arial" w:hAnsi="Arial" w:cs="Arial"/>
          <w:snapToGrid w:val="0"/>
          <w:sz w:val="22"/>
          <w:szCs w:val="22"/>
        </w:rPr>
        <w:t xml:space="preserve"> bodě 1. této části </w:t>
      </w:r>
      <w:r w:rsidR="00A21204" w:rsidRPr="00400CEC">
        <w:rPr>
          <w:rFonts w:ascii="Arial" w:hAnsi="Arial" w:cs="Arial"/>
          <w:snapToGrid w:val="0"/>
          <w:sz w:val="22"/>
          <w:szCs w:val="22"/>
        </w:rPr>
        <w:t xml:space="preserve">v </w:t>
      </w:r>
      <w:r w:rsidRPr="00400CEC">
        <w:rPr>
          <w:rFonts w:ascii="Arial" w:hAnsi="Arial" w:cs="Arial"/>
          <w:snapToGrid w:val="0"/>
          <w:sz w:val="22"/>
          <w:szCs w:val="22"/>
        </w:rPr>
        <w:t xml:space="preserve">písmenech a) a b) po dobu pěti let ode dne ukončení realizace projektu. </w:t>
      </w:r>
    </w:p>
    <w:p w:rsidR="00A15A38" w:rsidRPr="00400CEC" w:rsidRDefault="00A15A38" w:rsidP="008F79C3">
      <w:pPr>
        <w:pStyle w:val="Zkladntext"/>
        <w:numPr>
          <w:ilvl w:val="1"/>
          <w:numId w:val="8"/>
        </w:numPr>
        <w:tabs>
          <w:tab w:val="clear" w:pos="1225"/>
          <w:tab w:val="num" w:pos="0"/>
        </w:tabs>
        <w:spacing w:before="120" w:after="120"/>
        <w:ind w:left="0" w:firstLine="0"/>
        <w:rPr>
          <w:rFonts w:ascii="Arial" w:hAnsi="Arial" w:cs="Arial"/>
          <w:snapToGrid w:val="0"/>
          <w:sz w:val="22"/>
          <w:szCs w:val="22"/>
        </w:rPr>
      </w:pPr>
      <w:r w:rsidRPr="00400CEC">
        <w:rPr>
          <w:rFonts w:ascii="Arial" w:hAnsi="Arial" w:cs="Arial"/>
          <w:snapToGrid w:val="0"/>
          <w:sz w:val="22"/>
          <w:szCs w:val="22"/>
        </w:rPr>
        <w:t xml:space="preserve">Po dobu realizace a dobu udržitelnosti (5 let od </w:t>
      </w:r>
      <w:r w:rsidR="00A21204" w:rsidRPr="00400CEC">
        <w:rPr>
          <w:rFonts w:ascii="Arial" w:hAnsi="Arial" w:cs="Arial"/>
          <w:snapToGrid w:val="0"/>
          <w:sz w:val="22"/>
          <w:szCs w:val="22"/>
        </w:rPr>
        <w:t xml:space="preserve">dne </w:t>
      </w:r>
      <w:r w:rsidRPr="00400CEC">
        <w:rPr>
          <w:rFonts w:ascii="Arial" w:hAnsi="Arial" w:cs="Arial"/>
          <w:snapToGrid w:val="0"/>
          <w:sz w:val="22"/>
          <w:szCs w:val="22"/>
        </w:rPr>
        <w:t xml:space="preserve">ukončení </w:t>
      </w:r>
      <w:r w:rsidR="00A21204" w:rsidRPr="00400CEC">
        <w:rPr>
          <w:rFonts w:ascii="Arial" w:hAnsi="Arial" w:cs="Arial"/>
          <w:snapToGrid w:val="0"/>
          <w:sz w:val="22"/>
          <w:szCs w:val="22"/>
        </w:rPr>
        <w:t xml:space="preserve">realizace projektu) </w:t>
      </w:r>
      <w:r w:rsidRPr="00400CEC">
        <w:rPr>
          <w:rFonts w:ascii="Arial" w:hAnsi="Arial" w:cs="Arial"/>
          <w:snapToGrid w:val="0"/>
          <w:sz w:val="22"/>
          <w:szCs w:val="22"/>
        </w:rPr>
        <w:t>nesmí příjemce bez předchozího souhlasu MPSV majetek získaný byť i částečně z dotace převést, vypůjčit či pronajmout, zatížit věcným břemenem či prodat jinému subjektu. Zřídit zástavní právo na majetek pořízený z dotace je možné pouze s předchozím písemným souhlasem MPSV.</w:t>
      </w:r>
    </w:p>
    <w:p w:rsidR="00A15A38" w:rsidRPr="00400CEC" w:rsidRDefault="00A15A38" w:rsidP="00A15A38">
      <w:pPr>
        <w:pStyle w:val="Zkladntext"/>
        <w:numPr>
          <w:ilvl w:val="1"/>
          <w:numId w:val="8"/>
        </w:numPr>
        <w:tabs>
          <w:tab w:val="clear" w:pos="1225"/>
        </w:tabs>
        <w:spacing w:before="120" w:after="120"/>
        <w:ind w:left="0" w:firstLine="0"/>
        <w:rPr>
          <w:rFonts w:ascii="Arial" w:hAnsi="Arial" w:cs="Arial"/>
          <w:snapToGrid w:val="0"/>
          <w:sz w:val="22"/>
          <w:szCs w:val="22"/>
        </w:rPr>
      </w:pPr>
      <w:r w:rsidRPr="00400CEC">
        <w:rPr>
          <w:rFonts w:ascii="Arial" w:hAnsi="Arial" w:cs="Arial"/>
          <w:sz w:val="22"/>
          <w:szCs w:val="22"/>
        </w:rPr>
        <w:t>Příjemce je povinen v pořizovaném nebo reprodukovaném majetku zajistit provoz sociálního podniku a to po dobu minimálně 5 let od ukončení realizace projektu.</w:t>
      </w:r>
      <w:r w:rsidRPr="00400CEC">
        <w:rPr>
          <w:rFonts w:ascii="Arial" w:hAnsi="Arial" w:cs="Arial"/>
          <w:snapToGrid w:val="0"/>
          <w:sz w:val="22"/>
          <w:szCs w:val="22"/>
        </w:rPr>
        <w:t xml:space="preserve"> </w:t>
      </w:r>
    </w:p>
    <w:p w:rsidR="005277E2" w:rsidRPr="00400CEC" w:rsidRDefault="005277E2" w:rsidP="00D71773">
      <w:pPr>
        <w:pStyle w:val="Zkladntext"/>
        <w:numPr>
          <w:ilvl w:val="1"/>
          <w:numId w:val="8"/>
        </w:numPr>
        <w:tabs>
          <w:tab w:val="clear" w:pos="1225"/>
        </w:tabs>
        <w:spacing w:before="120" w:after="120"/>
        <w:ind w:left="0" w:firstLine="0"/>
        <w:rPr>
          <w:rFonts w:ascii="Arial" w:hAnsi="Arial" w:cs="Arial"/>
          <w:sz w:val="22"/>
          <w:szCs w:val="22"/>
        </w:rPr>
      </w:pPr>
      <w:r w:rsidRPr="00400CEC">
        <w:rPr>
          <w:rFonts w:ascii="Arial" w:hAnsi="Arial" w:cs="Arial"/>
          <w:sz w:val="22"/>
          <w:szCs w:val="22"/>
        </w:rPr>
        <w:t>Vyúčtování prostředků probíhá po ukončení realizace projektu nebo etapy na základě předložené Žádosti o platbu a dalších souvisejících dokumentů</w:t>
      </w:r>
      <w:r w:rsidR="00A21204" w:rsidRPr="00400CEC">
        <w:rPr>
          <w:rFonts w:ascii="Arial" w:hAnsi="Arial" w:cs="Arial"/>
          <w:sz w:val="22"/>
          <w:szCs w:val="22"/>
        </w:rPr>
        <w:t>;</w:t>
      </w:r>
      <w:r w:rsidRPr="00400CEC">
        <w:rPr>
          <w:rFonts w:ascii="Arial" w:hAnsi="Arial" w:cs="Arial"/>
          <w:sz w:val="22"/>
          <w:szCs w:val="22"/>
        </w:rPr>
        <w:t xml:space="preserve"> </w:t>
      </w:r>
      <w:r w:rsidR="00A21204" w:rsidRPr="00400CEC">
        <w:rPr>
          <w:rFonts w:ascii="Arial" w:hAnsi="Arial" w:cs="Arial"/>
          <w:sz w:val="22"/>
          <w:szCs w:val="22"/>
        </w:rPr>
        <w:t>ž</w:t>
      </w:r>
      <w:r w:rsidRPr="00400CEC">
        <w:rPr>
          <w:rFonts w:ascii="Arial" w:hAnsi="Arial" w:cs="Arial"/>
          <w:sz w:val="22"/>
          <w:szCs w:val="22"/>
        </w:rPr>
        <w:t xml:space="preserve">ádost o platbu je příjemce povinen předložit vždy nejpozději do </w:t>
      </w:r>
      <w:r w:rsidR="00A21204" w:rsidRPr="00400CEC">
        <w:rPr>
          <w:rFonts w:ascii="Arial" w:hAnsi="Arial" w:cs="Arial"/>
          <w:sz w:val="22"/>
          <w:szCs w:val="22"/>
        </w:rPr>
        <w:t xml:space="preserve">20 </w:t>
      </w:r>
      <w:r w:rsidRPr="00400CEC">
        <w:rPr>
          <w:rFonts w:ascii="Arial" w:hAnsi="Arial" w:cs="Arial"/>
          <w:sz w:val="22"/>
          <w:szCs w:val="22"/>
        </w:rPr>
        <w:t>pracovních dnů od ukončení realizace projektu, resp. etapy projektu, spolu s monitorovací zprávou</w:t>
      </w:r>
      <w:r w:rsidR="00A21204" w:rsidRPr="00400CEC">
        <w:rPr>
          <w:rFonts w:ascii="Arial" w:hAnsi="Arial" w:cs="Arial"/>
          <w:sz w:val="22"/>
          <w:szCs w:val="22"/>
        </w:rPr>
        <w:t>.</w:t>
      </w:r>
      <w:r w:rsidRPr="00400CEC">
        <w:rPr>
          <w:rFonts w:ascii="Arial" w:hAnsi="Arial" w:cs="Arial"/>
          <w:sz w:val="22"/>
          <w:szCs w:val="22"/>
        </w:rPr>
        <w:t xml:space="preserve"> V případě, že </w:t>
      </w:r>
      <w:r w:rsidR="00A21204" w:rsidRPr="00400CEC">
        <w:rPr>
          <w:rFonts w:ascii="Arial" w:hAnsi="Arial" w:cs="Arial"/>
          <w:sz w:val="22"/>
          <w:szCs w:val="22"/>
        </w:rPr>
        <w:t>bude u více</w:t>
      </w:r>
      <w:r w:rsidR="00933ADF" w:rsidRPr="00400CEC">
        <w:rPr>
          <w:rFonts w:ascii="Arial" w:hAnsi="Arial" w:cs="Arial"/>
          <w:sz w:val="22"/>
          <w:szCs w:val="22"/>
        </w:rPr>
        <w:t xml:space="preserve"> </w:t>
      </w:r>
      <w:r w:rsidR="00A21204" w:rsidRPr="00400CEC">
        <w:rPr>
          <w:rFonts w:ascii="Arial" w:hAnsi="Arial" w:cs="Arial"/>
          <w:sz w:val="22"/>
          <w:szCs w:val="22"/>
        </w:rPr>
        <w:t>etapového projektu</w:t>
      </w:r>
      <w:r w:rsidRPr="00400CEC">
        <w:rPr>
          <w:rFonts w:ascii="Arial" w:hAnsi="Arial" w:cs="Arial"/>
          <w:sz w:val="22"/>
          <w:szCs w:val="22"/>
        </w:rPr>
        <w:t xml:space="preserve"> realizace etapy ukončena před schválením prvního Rozhodnutí</w:t>
      </w:r>
      <w:r w:rsidR="003069B9" w:rsidRPr="00400CEC">
        <w:rPr>
          <w:rFonts w:ascii="Arial" w:hAnsi="Arial" w:cs="Arial"/>
          <w:sz w:val="22"/>
          <w:szCs w:val="22"/>
        </w:rPr>
        <w:t xml:space="preserve"> o poskytnutí dotace</w:t>
      </w:r>
      <w:r w:rsidRPr="00400CEC">
        <w:rPr>
          <w:rFonts w:ascii="Arial" w:hAnsi="Arial" w:cs="Arial"/>
          <w:sz w:val="22"/>
          <w:szCs w:val="22"/>
        </w:rPr>
        <w:t xml:space="preserve">, je </w:t>
      </w:r>
      <w:r w:rsidR="00A21204" w:rsidRPr="00400CEC">
        <w:rPr>
          <w:rFonts w:ascii="Arial" w:hAnsi="Arial" w:cs="Arial"/>
          <w:sz w:val="22"/>
          <w:szCs w:val="22"/>
        </w:rPr>
        <w:t xml:space="preserve">příjemce </w:t>
      </w:r>
      <w:r w:rsidRPr="00400CEC">
        <w:rPr>
          <w:rFonts w:ascii="Arial" w:hAnsi="Arial" w:cs="Arial"/>
          <w:sz w:val="22"/>
          <w:szCs w:val="22"/>
        </w:rPr>
        <w:t xml:space="preserve">povinen předložit Žádost o platbu do </w:t>
      </w:r>
      <w:r w:rsidR="00A21204" w:rsidRPr="00400CEC">
        <w:rPr>
          <w:rFonts w:ascii="Arial" w:hAnsi="Arial" w:cs="Arial"/>
          <w:sz w:val="22"/>
          <w:szCs w:val="22"/>
        </w:rPr>
        <w:t xml:space="preserve">20 </w:t>
      </w:r>
      <w:r w:rsidRPr="00400CEC">
        <w:rPr>
          <w:rFonts w:ascii="Arial" w:hAnsi="Arial" w:cs="Arial"/>
          <w:sz w:val="22"/>
          <w:szCs w:val="22"/>
        </w:rPr>
        <w:t>pracovních dnů od schválení prvního Rozhodnutí</w:t>
      </w:r>
      <w:r w:rsidR="003069B9" w:rsidRPr="00400CEC">
        <w:rPr>
          <w:rFonts w:ascii="Arial" w:hAnsi="Arial" w:cs="Arial"/>
          <w:sz w:val="22"/>
          <w:szCs w:val="22"/>
        </w:rPr>
        <w:t xml:space="preserve"> o poskytnutí dotace</w:t>
      </w:r>
      <w:r w:rsidRPr="00400CEC">
        <w:rPr>
          <w:rFonts w:ascii="Arial" w:hAnsi="Arial" w:cs="Arial"/>
          <w:sz w:val="22"/>
          <w:szCs w:val="22"/>
        </w:rPr>
        <w:t>.</w:t>
      </w:r>
    </w:p>
    <w:p w:rsidR="008F79C3" w:rsidRPr="00400CEC" w:rsidRDefault="008F79C3" w:rsidP="005A6795">
      <w:pPr>
        <w:pStyle w:val="Zkladntext"/>
        <w:numPr>
          <w:ilvl w:val="1"/>
          <w:numId w:val="8"/>
        </w:numPr>
        <w:tabs>
          <w:tab w:val="clear" w:pos="1225"/>
        </w:tabs>
        <w:spacing w:before="120" w:after="120"/>
        <w:ind w:left="0" w:firstLine="0"/>
        <w:rPr>
          <w:rFonts w:ascii="Arial" w:hAnsi="Arial" w:cs="Arial"/>
          <w:sz w:val="22"/>
          <w:szCs w:val="22"/>
        </w:rPr>
      </w:pPr>
      <w:r w:rsidRPr="00400CEC">
        <w:rPr>
          <w:rFonts w:ascii="Arial" w:hAnsi="Arial" w:cs="Arial"/>
          <w:snapToGrid w:val="0"/>
          <w:sz w:val="22"/>
          <w:szCs w:val="22"/>
        </w:rPr>
        <w:t xml:space="preserve">Příjemce je povinen řádně uchovávat veškerou dokumentaci související s realizací projektu včetně účetních dokladů </w:t>
      </w:r>
      <w:r w:rsidRPr="00400CEC">
        <w:rPr>
          <w:rFonts w:ascii="Arial" w:hAnsi="Arial" w:cs="Arial"/>
          <w:sz w:val="22"/>
          <w:szCs w:val="22"/>
        </w:rPr>
        <w:t xml:space="preserve">v souladu s článkem 90 Nařízení Rady (ES) č. 1083/2006 minimálně do konce roku 2021. Pokud je v českých právních předpisech stanovena lhůta delší než v evropských předpisech, musí být použita pro úschovu delší lhůta. Příjemce zajistí, aby veškerou dokumentaci související s realizací projektu včetně účetních dokladů archivovali minimálně do konce roku 2021 také partneři a dodavatelé příjemce a aby k této dokumentaci umožnili minimálně do konce roku 2021 přístup. </w:t>
      </w:r>
    </w:p>
    <w:p w:rsidR="008F79C3" w:rsidRPr="00400CEC" w:rsidRDefault="008F79C3" w:rsidP="008F79C3">
      <w:pPr>
        <w:numPr>
          <w:ilvl w:val="1"/>
          <w:numId w:val="8"/>
        </w:numPr>
        <w:tabs>
          <w:tab w:val="clear" w:pos="1225"/>
          <w:tab w:val="num" w:pos="0"/>
        </w:tabs>
        <w:ind w:left="0" w:firstLine="0"/>
        <w:jc w:val="both"/>
        <w:rPr>
          <w:rFonts w:ascii="Arial" w:hAnsi="Arial" w:cs="Arial"/>
          <w:sz w:val="22"/>
          <w:szCs w:val="22"/>
        </w:rPr>
      </w:pPr>
      <w:r w:rsidRPr="00400CEC">
        <w:rPr>
          <w:rFonts w:ascii="Arial" w:hAnsi="Arial" w:cs="Arial"/>
          <w:sz w:val="22"/>
          <w:szCs w:val="22"/>
        </w:rPr>
        <w:t>Příjemce je povinen v době realizace projektu a v souladu s článkem 90 Nařízení Rady (ES)</w:t>
      </w:r>
      <w:r w:rsidR="00400CEC">
        <w:rPr>
          <w:rFonts w:ascii="Arial" w:hAnsi="Arial" w:cs="Arial"/>
          <w:sz w:val="22"/>
          <w:szCs w:val="22"/>
        </w:rPr>
        <w:t xml:space="preserve"> </w:t>
      </w:r>
      <w:r w:rsidRPr="00400CEC">
        <w:rPr>
          <w:rFonts w:ascii="Arial" w:hAnsi="Arial" w:cs="Arial"/>
          <w:sz w:val="22"/>
          <w:szCs w:val="22"/>
        </w:rPr>
        <w:t xml:space="preserve">č. 1083/2006 minimálně do konce roku 2021 za účelem ověřování </w:t>
      </w:r>
      <w:r w:rsidR="00400CEC">
        <w:rPr>
          <w:rFonts w:ascii="Arial" w:hAnsi="Arial" w:cs="Arial"/>
          <w:sz w:val="22"/>
          <w:szCs w:val="22"/>
        </w:rPr>
        <w:t xml:space="preserve">plnění povinností vyplývajících </w:t>
      </w:r>
      <w:r w:rsidRPr="00400CEC">
        <w:rPr>
          <w:rFonts w:ascii="Arial" w:hAnsi="Arial" w:cs="Arial"/>
          <w:sz w:val="22"/>
          <w:szCs w:val="22"/>
        </w:rPr>
        <w:t>z Rozhodnutí a těchto Podmínek poskytovat požadované informace a dokumentaci zaměstnancům nebo zmocněncům pověřených orgánů (MPSV, CRR, MMR, Ministerstva financí, Evropské komise, Evropského účetního dvora, Nejvyššího kontrolního úřadu, příslušného finančního úřadu a dalších oprávněných orgánů státní správy) a je povinen vytvořit výše uvedeným osobám podmínky</w:t>
      </w:r>
      <w:r w:rsidR="00400CEC">
        <w:rPr>
          <w:rFonts w:ascii="Arial" w:hAnsi="Arial" w:cs="Arial"/>
          <w:sz w:val="22"/>
          <w:szCs w:val="22"/>
        </w:rPr>
        <w:t xml:space="preserve"> </w:t>
      </w:r>
      <w:r w:rsidRPr="00400CEC">
        <w:rPr>
          <w:rFonts w:ascii="Arial" w:hAnsi="Arial" w:cs="Arial"/>
          <w:sz w:val="22"/>
          <w:szCs w:val="22"/>
        </w:rPr>
        <w:t xml:space="preserve">k provedení kontroly vztahující se </w:t>
      </w:r>
      <w:r w:rsidR="00400CEC">
        <w:rPr>
          <w:rFonts w:ascii="Arial" w:hAnsi="Arial" w:cs="Arial"/>
          <w:sz w:val="22"/>
          <w:szCs w:val="22"/>
        </w:rPr>
        <w:t xml:space="preserve">           </w:t>
      </w:r>
      <w:r w:rsidRPr="00400CEC">
        <w:rPr>
          <w:rFonts w:ascii="Arial" w:hAnsi="Arial" w:cs="Arial"/>
          <w:sz w:val="22"/>
          <w:szCs w:val="22"/>
        </w:rPr>
        <w:t>k realizaci projektu a poskytnout jim při provádění kontroly součinnost. Příjemce je povinen zajistit, aby obdobné povinnosti ve vztahu k projektu minimálně</w:t>
      </w:r>
      <w:r w:rsidR="00400CEC">
        <w:rPr>
          <w:rFonts w:ascii="Arial" w:hAnsi="Arial" w:cs="Arial"/>
          <w:sz w:val="22"/>
          <w:szCs w:val="22"/>
        </w:rPr>
        <w:t xml:space="preserve"> </w:t>
      </w:r>
      <w:r w:rsidRPr="00400CEC">
        <w:rPr>
          <w:rFonts w:ascii="Arial" w:hAnsi="Arial" w:cs="Arial"/>
          <w:sz w:val="22"/>
          <w:szCs w:val="22"/>
        </w:rPr>
        <w:t>10 let ode dne ukončení závěrečného vyhodnocení akce</w:t>
      </w:r>
      <w:r w:rsidR="00944C9E" w:rsidRPr="00400CEC">
        <w:rPr>
          <w:rFonts w:ascii="Arial" w:hAnsi="Arial" w:cs="Arial"/>
          <w:sz w:val="22"/>
          <w:szCs w:val="22"/>
        </w:rPr>
        <w:t xml:space="preserve"> (projektu)</w:t>
      </w:r>
      <w:r w:rsidRPr="00400CEC">
        <w:rPr>
          <w:rFonts w:ascii="Arial" w:hAnsi="Arial" w:cs="Arial"/>
          <w:sz w:val="22"/>
          <w:szCs w:val="22"/>
        </w:rPr>
        <w:t xml:space="preserve">, plnili také partneři a dodavatelé podílející se na realizaci projektu. Pokud není tato povinnost stanovena přímo v partnerské či dodavatelské </w:t>
      </w:r>
      <w:r w:rsidRPr="00400CEC">
        <w:rPr>
          <w:rFonts w:ascii="Arial" w:hAnsi="Arial" w:cs="Arial"/>
          <w:sz w:val="22"/>
          <w:szCs w:val="22"/>
        </w:rPr>
        <w:lastRenderedPageBreak/>
        <w:t xml:space="preserve">smlouvě, je příjemce povinen doložit, jakým jiným způsobem byli partneři a dodavatelé k této povinnosti zavázáni. </w:t>
      </w:r>
    </w:p>
    <w:p w:rsidR="008F79C3" w:rsidRPr="00400CEC" w:rsidRDefault="008F79C3" w:rsidP="00D71773">
      <w:pPr>
        <w:pStyle w:val="Zkladntext"/>
        <w:numPr>
          <w:ilvl w:val="1"/>
          <w:numId w:val="8"/>
        </w:numPr>
        <w:tabs>
          <w:tab w:val="clear" w:pos="1225"/>
        </w:tabs>
        <w:spacing w:before="120" w:after="120"/>
        <w:ind w:left="0" w:firstLine="0"/>
        <w:rPr>
          <w:rFonts w:ascii="Arial" w:hAnsi="Arial" w:cs="Arial"/>
          <w:sz w:val="22"/>
          <w:szCs w:val="22"/>
        </w:rPr>
      </w:pPr>
      <w:r w:rsidRPr="00400CEC">
        <w:rPr>
          <w:rFonts w:ascii="Arial" w:hAnsi="Arial" w:cs="Arial"/>
          <w:sz w:val="22"/>
          <w:szCs w:val="22"/>
        </w:rPr>
        <w:t>Příjemce</w:t>
      </w:r>
      <w:r w:rsidR="00944C9E" w:rsidRPr="00400CEC">
        <w:rPr>
          <w:rFonts w:ascii="Arial" w:hAnsi="Arial" w:cs="Arial"/>
          <w:sz w:val="22"/>
          <w:szCs w:val="22"/>
        </w:rPr>
        <w:t>, který vede</w:t>
      </w:r>
      <w:r w:rsidRPr="00400CEC">
        <w:rPr>
          <w:rFonts w:ascii="Arial" w:hAnsi="Arial" w:cs="Arial"/>
          <w:sz w:val="22"/>
          <w:szCs w:val="22"/>
        </w:rPr>
        <w:t xml:space="preserve"> účetnictví podle zákona č. 563/1991 Sb., o účetnictví, ve znění pozdějších předpisů, je povinen </w:t>
      </w:r>
      <w:r w:rsidR="00944C9E" w:rsidRPr="00400CEC">
        <w:rPr>
          <w:rFonts w:ascii="Arial" w:hAnsi="Arial" w:cs="Arial"/>
          <w:sz w:val="22"/>
          <w:szCs w:val="22"/>
        </w:rPr>
        <w:t xml:space="preserve">vést </w:t>
      </w:r>
      <w:r w:rsidRPr="00400CEC">
        <w:rPr>
          <w:rFonts w:ascii="Arial" w:hAnsi="Arial" w:cs="Arial"/>
          <w:sz w:val="22"/>
          <w:szCs w:val="22"/>
        </w:rPr>
        <w:t>své příjmy a výdaje s jednoznačnou vazbou ke konkrétnímu projektu</w:t>
      </w:r>
      <w:r w:rsidR="00944C9E" w:rsidRPr="00400CEC">
        <w:rPr>
          <w:rFonts w:ascii="Arial" w:hAnsi="Arial" w:cs="Arial"/>
          <w:sz w:val="22"/>
          <w:szCs w:val="22"/>
        </w:rPr>
        <w:t xml:space="preserve"> během realizace projektu a po dobu 5 let ode dne ukončení jeho realizace</w:t>
      </w:r>
      <w:r w:rsidRPr="00400CEC">
        <w:rPr>
          <w:rFonts w:ascii="Arial" w:hAnsi="Arial" w:cs="Arial"/>
          <w:sz w:val="22"/>
          <w:szCs w:val="22"/>
        </w:rPr>
        <w:t>.</w:t>
      </w:r>
      <w:r w:rsidR="00944C9E" w:rsidRPr="00400CEC">
        <w:rPr>
          <w:rFonts w:ascii="Arial" w:hAnsi="Arial" w:cs="Arial"/>
          <w:sz w:val="22"/>
          <w:szCs w:val="22"/>
        </w:rPr>
        <w:t xml:space="preserve"> Příjemce, který nevede účetnictví podle tohoto zákona, je povinen vést v případě poskytnutí dotace ze SF daňovou evidenci podle zákona č. 586/1992 Sb., o daních z příjmů, ve znění </w:t>
      </w:r>
      <w:r w:rsidR="00400CEC">
        <w:rPr>
          <w:rFonts w:ascii="Arial" w:hAnsi="Arial" w:cs="Arial"/>
          <w:sz w:val="22"/>
          <w:szCs w:val="22"/>
        </w:rPr>
        <w:t xml:space="preserve">pozdějších předpisů, rozšířenou </w:t>
      </w:r>
      <w:r w:rsidR="00510F55" w:rsidRPr="00400CEC">
        <w:rPr>
          <w:rFonts w:ascii="Arial" w:hAnsi="Arial" w:cs="Arial"/>
          <w:sz w:val="22"/>
          <w:szCs w:val="22"/>
        </w:rPr>
        <w:t>o požadavky:</w:t>
      </w:r>
    </w:p>
    <w:p w:rsidR="00510F55" w:rsidRPr="00400CEC" w:rsidRDefault="00510F55" w:rsidP="00510F55">
      <w:pPr>
        <w:pStyle w:val="Zkladntext"/>
        <w:spacing w:before="120" w:after="120"/>
        <w:ind w:left="284" w:hanging="284"/>
        <w:rPr>
          <w:rFonts w:ascii="Arial" w:hAnsi="Arial" w:cs="Arial"/>
          <w:sz w:val="22"/>
          <w:szCs w:val="22"/>
        </w:rPr>
      </w:pPr>
      <w:r w:rsidRPr="00400CEC">
        <w:rPr>
          <w:rFonts w:ascii="Arial" w:hAnsi="Arial" w:cs="Arial"/>
          <w:sz w:val="22"/>
          <w:szCs w:val="22"/>
        </w:rPr>
        <w:t>a) příslušný doklad musí splňovat předepsané náležitosti účetního dokladu ve smyslu zákona  č. 563/1991 Sb., o účetnictví, ve znění pozdějších předpisů;</w:t>
      </w:r>
    </w:p>
    <w:p w:rsidR="00510F55" w:rsidRPr="00400CEC" w:rsidRDefault="00510F55" w:rsidP="00510F55">
      <w:pPr>
        <w:pStyle w:val="Zkladntext"/>
        <w:spacing w:before="120" w:after="120"/>
        <w:ind w:left="284" w:hanging="284"/>
        <w:rPr>
          <w:rFonts w:ascii="Arial" w:hAnsi="Arial" w:cs="Arial"/>
          <w:sz w:val="22"/>
          <w:szCs w:val="22"/>
        </w:rPr>
      </w:pPr>
      <w:r w:rsidRPr="00400CEC">
        <w:rPr>
          <w:rFonts w:ascii="Arial" w:hAnsi="Arial" w:cs="Arial"/>
          <w:sz w:val="22"/>
          <w:szCs w:val="22"/>
        </w:rPr>
        <w:t>b) předmětné doklady musí být správné, úplné, průkazné, srozumitelné a průběžně chronologicky vedené způsobem zaručujícím jejich trvalost;</w:t>
      </w:r>
    </w:p>
    <w:p w:rsidR="00510F55" w:rsidRPr="00400CEC" w:rsidRDefault="00510F55" w:rsidP="00510F55">
      <w:pPr>
        <w:pStyle w:val="Zkladntext"/>
        <w:spacing w:before="120" w:after="120"/>
        <w:ind w:left="284" w:hanging="284"/>
        <w:rPr>
          <w:rFonts w:ascii="Arial" w:hAnsi="Arial" w:cs="Arial"/>
          <w:sz w:val="22"/>
          <w:szCs w:val="22"/>
        </w:rPr>
      </w:pPr>
      <w:r w:rsidRPr="00400CEC">
        <w:rPr>
          <w:rFonts w:ascii="Arial" w:hAnsi="Arial" w:cs="Arial"/>
          <w:sz w:val="22"/>
          <w:szCs w:val="22"/>
        </w:rPr>
        <w:t>c) při kontrole příjemce poskytne na vyžádání kontrolnímu orgánu daňovou evidenci v plném rozsahu;</w:t>
      </w:r>
    </w:p>
    <w:p w:rsidR="00510F55" w:rsidRPr="00400CEC" w:rsidRDefault="00510F55" w:rsidP="00510F55">
      <w:pPr>
        <w:pStyle w:val="Zkladntext"/>
        <w:spacing w:before="120" w:after="120"/>
        <w:ind w:left="284" w:hanging="284"/>
        <w:rPr>
          <w:rFonts w:ascii="Arial" w:hAnsi="Arial" w:cs="Arial"/>
          <w:sz w:val="22"/>
          <w:szCs w:val="22"/>
        </w:rPr>
      </w:pPr>
      <w:r w:rsidRPr="00400CEC">
        <w:rPr>
          <w:rFonts w:ascii="Arial" w:hAnsi="Arial" w:cs="Arial"/>
          <w:sz w:val="22"/>
          <w:szCs w:val="22"/>
        </w:rPr>
        <w:t>d) uskutečněné příjmy a výdaje jsou vedeny s jednoznačnou vazbou k příslušnému projektu, ke kterému se vážou.</w:t>
      </w:r>
    </w:p>
    <w:p w:rsidR="00A94FCB" w:rsidRPr="00400CEC" w:rsidRDefault="00A94FCB" w:rsidP="00A94FCB">
      <w:pPr>
        <w:pStyle w:val="Zkladntext"/>
        <w:numPr>
          <w:ilvl w:val="1"/>
          <w:numId w:val="8"/>
        </w:numPr>
        <w:tabs>
          <w:tab w:val="clear" w:pos="1225"/>
        </w:tabs>
        <w:spacing w:before="120" w:after="120"/>
        <w:ind w:left="0" w:firstLine="0"/>
        <w:rPr>
          <w:rFonts w:ascii="Arial" w:hAnsi="Arial" w:cs="Arial"/>
          <w:sz w:val="22"/>
          <w:szCs w:val="22"/>
        </w:rPr>
      </w:pPr>
      <w:r w:rsidRPr="00400CEC">
        <w:rPr>
          <w:rFonts w:ascii="Arial" w:hAnsi="Arial" w:cs="Arial"/>
          <w:sz w:val="22"/>
          <w:szCs w:val="22"/>
        </w:rPr>
        <w:t xml:space="preserve">Každý originální doklad účetní evidence o projektu podle bodu </w:t>
      </w:r>
      <w:r w:rsidR="00933ADF" w:rsidRPr="00400CEC">
        <w:rPr>
          <w:rFonts w:ascii="Arial" w:hAnsi="Arial" w:cs="Arial"/>
          <w:sz w:val="22"/>
          <w:szCs w:val="22"/>
        </w:rPr>
        <w:t>13. této části</w:t>
      </w:r>
      <w:r w:rsidR="00510F55" w:rsidRPr="00400CEC">
        <w:rPr>
          <w:rFonts w:ascii="Arial" w:hAnsi="Arial" w:cs="Arial"/>
          <w:sz w:val="22"/>
          <w:szCs w:val="22"/>
        </w:rPr>
        <w:t xml:space="preserve"> </w:t>
      </w:r>
      <w:r w:rsidRPr="00400CEC">
        <w:rPr>
          <w:rFonts w:ascii="Arial" w:hAnsi="Arial" w:cs="Arial"/>
          <w:sz w:val="22"/>
          <w:szCs w:val="22"/>
        </w:rPr>
        <w:t xml:space="preserve">musí obsahovat informaci, že se jedná o projekt IOP, musí být přehledně a průkazně označen </w:t>
      </w:r>
      <w:r w:rsidR="00510F55" w:rsidRPr="00400CEC">
        <w:rPr>
          <w:rFonts w:ascii="Arial" w:hAnsi="Arial" w:cs="Arial"/>
          <w:sz w:val="22"/>
          <w:szCs w:val="22"/>
        </w:rPr>
        <w:t xml:space="preserve">názvem projektu, </w:t>
      </w:r>
      <w:r w:rsidRPr="00400CEC">
        <w:rPr>
          <w:rFonts w:ascii="Arial" w:hAnsi="Arial" w:cs="Arial"/>
          <w:sz w:val="22"/>
          <w:szCs w:val="22"/>
        </w:rPr>
        <w:t>registračním číslem projektu ve</w:t>
      </w:r>
      <w:r w:rsidR="003069B9" w:rsidRPr="00400CEC">
        <w:rPr>
          <w:rFonts w:ascii="Arial" w:hAnsi="Arial" w:cs="Arial"/>
          <w:sz w:val="22"/>
          <w:szCs w:val="22"/>
        </w:rPr>
        <w:t xml:space="preserve"> tvaru CZ.1.06/X.X.XX/XX.XXXXX </w:t>
      </w:r>
      <w:r w:rsidR="00400CEC">
        <w:rPr>
          <w:rFonts w:ascii="Arial" w:hAnsi="Arial" w:cs="Arial"/>
          <w:sz w:val="22"/>
          <w:szCs w:val="22"/>
        </w:rPr>
        <w:t xml:space="preserve">              </w:t>
      </w:r>
      <w:r w:rsidRPr="00400CEC">
        <w:rPr>
          <w:rFonts w:ascii="Arial" w:hAnsi="Arial" w:cs="Arial"/>
          <w:sz w:val="22"/>
          <w:szCs w:val="22"/>
        </w:rPr>
        <w:t xml:space="preserve">a identifikačním číslem EDS ve tvaru 113D34B00XXXX uvedeném v článku III bod </w:t>
      </w:r>
      <w:r w:rsidR="00BE399C" w:rsidRPr="00400CEC">
        <w:rPr>
          <w:rFonts w:ascii="Arial" w:hAnsi="Arial" w:cs="Arial"/>
          <w:sz w:val="22"/>
          <w:szCs w:val="22"/>
        </w:rPr>
        <w:t>1</w:t>
      </w:r>
      <w:r w:rsidR="00B047DF" w:rsidRPr="00400CEC">
        <w:rPr>
          <w:rFonts w:ascii="Arial" w:hAnsi="Arial" w:cs="Arial"/>
          <w:sz w:val="22"/>
          <w:szCs w:val="22"/>
        </w:rPr>
        <w:t>. těchto podmínek.</w:t>
      </w:r>
    </w:p>
    <w:p w:rsidR="00281AF2" w:rsidRPr="00400CEC" w:rsidRDefault="00281AF2" w:rsidP="00281AF2">
      <w:pPr>
        <w:numPr>
          <w:ilvl w:val="1"/>
          <w:numId w:val="8"/>
        </w:numPr>
        <w:tabs>
          <w:tab w:val="clear" w:pos="1225"/>
          <w:tab w:val="num" w:pos="0"/>
        </w:tabs>
        <w:ind w:left="0" w:firstLine="0"/>
        <w:jc w:val="both"/>
        <w:rPr>
          <w:rFonts w:ascii="Arial" w:hAnsi="Arial" w:cs="Arial"/>
          <w:sz w:val="22"/>
          <w:szCs w:val="22"/>
        </w:rPr>
      </w:pPr>
      <w:r w:rsidRPr="00400CEC">
        <w:rPr>
          <w:rFonts w:ascii="Arial" w:hAnsi="Arial" w:cs="Arial"/>
          <w:sz w:val="22"/>
          <w:szCs w:val="22"/>
        </w:rPr>
        <w:t xml:space="preserve">Příjemce musí při realizaci projektu zamezit dvojímu financování z veřejných zdrojů dalšího dotačního titulu nebo programu. Příjemce nesmí na hrazení celkových způsobilých výdajů projektu poskytnutých v rámci IOP čerpat dotaci z žádného jiného operačního programu/titulu ani jiných prostředků krytých z rozpočtu EU, finančních mechanizmů Evropského hospodářského prostoru/Norska a Programu švýcarsko-české spolupráce nebo nástrojů finančního inženýrství. </w:t>
      </w:r>
    </w:p>
    <w:p w:rsidR="007A0EAA" w:rsidRPr="00400CEC" w:rsidRDefault="007A0EAA" w:rsidP="007A0EAA">
      <w:pPr>
        <w:pStyle w:val="Zkladntext"/>
        <w:numPr>
          <w:ilvl w:val="1"/>
          <w:numId w:val="8"/>
        </w:numPr>
        <w:tabs>
          <w:tab w:val="clear" w:pos="1225"/>
        </w:tabs>
        <w:spacing w:before="120" w:after="120"/>
        <w:ind w:left="0" w:firstLine="0"/>
        <w:rPr>
          <w:rFonts w:ascii="Arial" w:hAnsi="Arial" w:cs="Arial"/>
          <w:snapToGrid w:val="0"/>
          <w:sz w:val="22"/>
          <w:szCs w:val="22"/>
        </w:rPr>
      </w:pPr>
      <w:r w:rsidRPr="00400CEC">
        <w:rPr>
          <w:rFonts w:ascii="Arial" w:hAnsi="Arial" w:cs="Arial"/>
          <w:snapToGrid w:val="0"/>
          <w:sz w:val="22"/>
          <w:szCs w:val="22"/>
        </w:rPr>
        <w:t xml:space="preserve">Jestliže bude v průběhu realizace projektu vůči majetku příjemce zahájeno insolvenční řízení nebo příjemce vstoupí do likvidace nebo bude statutární zástupce příjemce pravomocně odsouzen pro trestný čin, jehož skutková podstata souvisí s předmětem činnosti příjemce nebo pro trestný čin hospodářský nebo trestný čin proti majetku, pak je příjemce povinen neprodleně tuto informaci písemně oznámit CRR. Stejně tak je příjemce povinen oznámit vznik závazků po lhůtě splatnosti vůči orgánům veřejné správy a zdravotním pojišťovnám; toto ustanovení se nevztahuje na případné právní nebo obdobné spory vedené s těmito orgány. </w:t>
      </w:r>
    </w:p>
    <w:p w:rsidR="0077177B" w:rsidRPr="00400CEC" w:rsidRDefault="0077177B" w:rsidP="00D71773">
      <w:pPr>
        <w:pStyle w:val="Zkladntext"/>
        <w:numPr>
          <w:ilvl w:val="1"/>
          <w:numId w:val="8"/>
        </w:numPr>
        <w:tabs>
          <w:tab w:val="clear" w:pos="1225"/>
        </w:tabs>
        <w:spacing w:before="120" w:after="120"/>
        <w:ind w:left="0" w:firstLine="0"/>
        <w:rPr>
          <w:rFonts w:ascii="Arial" w:hAnsi="Arial" w:cs="Arial"/>
          <w:sz w:val="22"/>
          <w:szCs w:val="22"/>
        </w:rPr>
      </w:pPr>
      <w:r w:rsidRPr="00400CEC">
        <w:rPr>
          <w:rFonts w:ascii="Arial" w:hAnsi="Arial" w:cs="Arial"/>
          <w:snapToGrid w:val="0"/>
          <w:sz w:val="22"/>
          <w:szCs w:val="22"/>
        </w:rPr>
        <w:t xml:space="preserve">Příjemce je povinen provádět propagaci účasti prostředků strukturálních fondů na financování projektu v souladu s Pravidly pro provádění informačních a propagačních opatření a Logo manuálem IOP, které jsou přílohou Příručky pro žadatele a příjemce pro danou výzvu.  </w:t>
      </w:r>
    </w:p>
    <w:p w:rsidR="00F22DB5" w:rsidRPr="00400CEC" w:rsidRDefault="00F22DB5" w:rsidP="00D71773">
      <w:pPr>
        <w:pStyle w:val="Zkladntext"/>
        <w:numPr>
          <w:ilvl w:val="1"/>
          <w:numId w:val="8"/>
        </w:numPr>
        <w:tabs>
          <w:tab w:val="clear" w:pos="1225"/>
        </w:tabs>
        <w:spacing w:before="120" w:after="120"/>
        <w:ind w:left="0" w:firstLine="0"/>
        <w:rPr>
          <w:rFonts w:ascii="Arial" w:hAnsi="Arial" w:cs="Arial"/>
          <w:sz w:val="22"/>
          <w:szCs w:val="22"/>
        </w:rPr>
      </w:pPr>
      <w:r w:rsidRPr="00400CEC">
        <w:rPr>
          <w:rFonts w:ascii="Arial" w:hAnsi="Arial" w:cs="Arial"/>
          <w:sz w:val="22"/>
          <w:szCs w:val="22"/>
        </w:rPr>
        <w:t>Příjemce je povinen předkládat CRR projektovou dokumentaci ve stupni zadávací dokumentace zpracované v rozsahu prováděcí projektové dokumentace před uveřejněním zakázky na stavební práce.</w:t>
      </w:r>
    </w:p>
    <w:p w:rsidR="00F22DB5" w:rsidRPr="00400CEC" w:rsidRDefault="0077177B" w:rsidP="00D71773">
      <w:pPr>
        <w:pStyle w:val="Zkladntext"/>
        <w:numPr>
          <w:ilvl w:val="1"/>
          <w:numId w:val="8"/>
        </w:numPr>
        <w:tabs>
          <w:tab w:val="clear" w:pos="1225"/>
        </w:tabs>
        <w:spacing w:before="120" w:after="120"/>
        <w:ind w:left="0" w:firstLine="0"/>
        <w:rPr>
          <w:rFonts w:ascii="Arial" w:hAnsi="Arial" w:cs="Arial"/>
          <w:snapToGrid w:val="0"/>
          <w:sz w:val="22"/>
          <w:szCs w:val="22"/>
        </w:rPr>
      </w:pPr>
      <w:r w:rsidRPr="00400CEC">
        <w:rPr>
          <w:rFonts w:ascii="Arial" w:hAnsi="Arial" w:cs="Arial"/>
          <w:sz w:val="22"/>
          <w:szCs w:val="22"/>
        </w:rPr>
        <w:t>Každý kalendářní rok v</w:t>
      </w:r>
      <w:r w:rsidR="00F22DB5" w:rsidRPr="00400CEC">
        <w:rPr>
          <w:rFonts w:ascii="Arial" w:hAnsi="Arial" w:cs="Arial"/>
          <w:sz w:val="22"/>
          <w:szCs w:val="22"/>
        </w:rPr>
        <w:t xml:space="preserve"> termínu do 15. ledna předloží </w:t>
      </w:r>
      <w:r w:rsidR="00B047DF" w:rsidRPr="00400CEC">
        <w:rPr>
          <w:rFonts w:ascii="Arial" w:hAnsi="Arial" w:cs="Arial"/>
          <w:sz w:val="22"/>
          <w:szCs w:val="22"/>
        </w:rPr>
        <w:t xml:space="preserve">příjemce v souladu s Vyhláškou </w:t>
      </w:r>
      <w:r w:rsidR="00BE399C" w:rsidRPr="00400CEC">
        <w:rPr>
          <w:rFonts w:ascii="Arial" w:hAnsi="Arial" w:cs="Arial"/>
          <w:sz w:val="22"/>
          <w:szCs w:val="22"/>
        </w:rPr>
        <w:t xml:space="preserve">              </w:t>
      </w:r>
      <w:r w:rsidR="00AE1200" w:rsidRPr="00400CEC">
        <w:rPr>
          <w:rFonts w:ascii="Arial" w:hAnsi="Arial" w:cs="Arial"/>
          <w:sz w:val="22"/>
          <w:szCs w:val="22"/>
        </w:rPr>
        <w:t xml:space="preserve">č. </w:t>
      </w:r>
      <w:r w:rsidR="00B047DF" w:rsidRPr="00400CEC">
        <w:rPr>
          <w:rFonts w:ascii="Arial" w:hAnsi="Arial" w:cs="Arial"/>
          <w:sz w:val="22"/>
          <w:szCs w:val="22"/>
        </w:rPr>
        <w:t>52/2008 Sb., kterou se stanoví zásady a termíny finančního vypořádání vztahů se státním rozpočtem, státními aktivy nebo Národním fondem,</w:t>
      </w:r>
      <w:r w:rsidR="00F22DB5" w:rsidRPr="00400CEC">
        <w:rPr>
          <w:rFonts w:ascii="Arial" w:hAnsi="Arial" w:cs="Arial"/>
          <w:sz w:val="22"/>
          <w:szCs w:val="22"/>
        </w:rPr>
        <w:t xml:space="preserve"> roční vyúčtování finančních prostředků na formulářích </w:t>
      </w:r>
      <w:r w:rsidR="00B047DF" w:rsidRPr="00400CEC">
        <w:rPr>
          <w:rFonts w:ascii="Arial" w:hAnsi="Arial" w:cs="Arial"/>
          <w:sz w:val="22"/>
          <w:szCs w:val="22"/>
        </w:rPr>
        <w:t xml:space="preserve">Neinvestiční bilance potřeb a zdrojů financování akce (projektu) a investiční </w:t>
      </w:r>
      <w:r w:rsidR="00B047DF" w:rsidRPr="00400CEC">
        <w:rPr>
          <w:rFonts w:ascii="Arial" w:hAnsi="Arial" w:cs="Arial"/>
          <w:sz w:val="22"/>
          <w:szCs w:val="22"/>
        </w:rPr>
        <w:lastRenderedPageBreak/>
        <w:t>bilance potřeb a zdrojů financování akce (projektu)</w:t>
      </w:r>
      <w:r w:rsidR="00F22DB5" w:rsidRPr="00400CEC">
        <w:rPr>
          <w:rFonts w:ascii="Arial" w:hAnsi="Arial" w:cs="Arial"/>
          <w:sz w:val="22"/>
          <w:szCs w:val="22"/>
        </w:rPr>
        <w:t xml:space="preserve">, a to elektronickou poštou na adresu: </w:t>
      </w:r>
      <w:hyperlink r:id="rId10" w:history="1">
        <w:r w:rsidR="00F22DB5" w:rsidRPr="00400CEC">
          <w:rPr>
            <w:rStyle w:val="Hypertextovodkaz"/>
            <w:rFonts w:ascii="Arial" w:hAnsi="Arial" w:cs="Arial"/>
            <w:sz w:val="22"/>
            <w:szCs w:val="22"/>
          </w:rPr>
          <w:t>soc.integraceIOP@mpsv.cz</w:t>
        </w:r>
      </w:hyperlink>
      <w:r w:rsidR="00F22DB5" w:rsidRPr="00400CEC">
        <w:rPr>
          <w:rFonts w:ascii="Arial" w:hAnsi="Arial" w:cs="Arial"/>
          <w:sz w:val="22"/>
          <w:szCs w:val="22"/>
        </w:rPr>
        <w:t xml:space="preserve"> a písemně na adresu: MPSV, odbor programového financování, </w:t>
      </w:r>
      <w:r w:rsidR="00BE399C" w:rsidRPr="00400CEC">
        <w:rPr>
          <w:rFonts w:ascii="Arial" w:hAnsi="Arial" w:cs="Arial"/>
          <w:sz w:val="22"/>
          <w:szCs w:val="22"/>
        </w:rPr>
        <w:t xml:space="preserve">              </w:t>
      </w:r>
      <w:r w:rsidR="00F22DB5" w:rsidRPr="00400CEC">
        <w:rPr>
          <w:rFonts w:ascii="Arial" w:hAnsi="Arial" w:cs="Arial"/>
          <w:sz w:val="22"/>
          <w:szCs w:val="22"/>
        </w:rPr>
        <w:t>Na Poříčním právu 1, 128 01 Praha 2.</w:t>
      </w:r>
    </w:p>
    <w:p w:rsidR="00277817" w:rsidRPr="00400CEC" w:rsidRDefault="00277817" w:rsidP="00D71773">
      <w:pPr>
        <w:pStyle w:val="Zkladntext"/>
        <w:numPr>
          <w:ilvl w:val="1"/>
          <w:numId w:val="8"/>
        </w:numPr>
        <w:tabs>
          <w:tab w:val="clear" w:pos="1225"/>
        </w:tabs>
        <w:spacing w:before="120" w:after="120"/>
        <w:ind w:left="0" w:firstLine="0"/>
        <w:rPr>
          <w:rFonts w:ascii="Arial" w:hAnsi="Arial" w:cs="Arial"/>
          <w:snapToGrid w:val="0"/>
          <w:sz w:val="22"/>
          <w:szCs w:val="22"/>
        </w:rPr>
      </w:pPr>
      <w:r w:rsidRPr="00400CEC">
        <w:rPr>
          <w:rFonts w:ascii="Arial" w:hAnsi="Arial" w:cs="Arial"/>
          <w:snapToGrid w:val="0"/>
          <w:sz w:val="22"/>
          <w:szCs w:val="22"/>
        </w:rPr>
        <w:t>Jestliže bude před vyplacením dotace pracovníky CRR zjištěno, že příjemce nesplnil některou z povinností uvedených v těchto Podmínkách, vyhrazuje si MPSV právo rozhodnout o krácení dotace při nesplnění Podmínek uvedených: </w:t>
      </w:r>
    </w:p>
    <w:p w:rsidR="006427B0" w:rsidRPr="00400CEC" w:rsidRDefault="0062046C" w:rsidP="00AE1200">
      <w:pPr>
        <w:widowControl w:val="0"/>
        <w:numPr>
          <w:ilvl w:val="1"/>
          <w:numId w:val="7"/>
        </w:numPr>
        <w:spacing w:after="80"/>
        <w:ind w:right="-2"/>
        <w:jc w:val="both"/>
        <w:rPr>
          <w:rFonts w:ascii="Arial" w:hAnsi="Arial" w:cs="Arial"/>
          <w:snapToGrid w:val="0"/>
          <w:sz w:val="22"/>
          <w:szCs w:val="22"/>
        </w:rPr>
      </w:pPr>
      <w:r w:rsidRPr="00400CEC">
        <w:rPr>
          <w:rFonts w:ascii="Arial" w:hAnsi="Arial" w:cs="Arial"/>
          <w:snapToGrid w:val="0"/>
          <w:sz w:val="22"/>
          <w:szCs w:val="22"/>
        </w:rPr>
        <w:t xml:space="preserve"> </w:t>
      </w:r>
      <w:r w:rsidR="006427B0" w:rsidRPr="00400CEC">
        <w:rPr>
          <w:rFonts w:ascii="Arial" w:hAnsi="Arial" w:cs="Arial"/>
          <w:snapToGrid w:val="0"/>
          <w:sz w:val="22"/>
          <w:szCs w:val="22"/>
        </w:rPr>
        <w:t>v části III</w:t>
      </w:r>
      <w:r w:rsidR="000F22C1" w:rsidRPr="00400CEC">
        <w:rPr>
          <w:rFonts w:ascii="Arial" w:hAnsi="Arial" w:cs="Arial"/>
          <w:snapToGrid w:val="0"/>
          <w:sz w:val="22"/>
          <w:szCs w:val="22"/>
        </w:rPr>
        <w:t xml:space="preserve">, </w:t>
      </w:r>
      <w:r w:rsidR="009B6F6B" w:rsidRPr="00400CEC">
        <w:rPr>
          <w:rFonts w:ascii="Arial" w:hAnsi="Arial" w:cs="Arial"/>
          <w:snapToGrid w:val="0"/>
          <w:sz w:val="22"/>
          <w:szCs w:val="22"/>
        </w:rPr>
        <w:t xml:space="preserve">na které je poskytnutí dotace vázáno pod </w:t>
      </w:r>
      <w:r w:rsidR="005C4DB5" w:rsidRPr="00400CEC">
        <w:rPr>
          <w:rFonts w:ascii="Arial" w:hAnsi="Arial" w:cs="Arial"/>
          <w:snapToGrid w:val="0"/>
          <w:sz w:val="22"/>
          <w:szCs w:val="22"/>
        </w:rPr>
        <w:t>bodem 3. a), b), 10</w:t>
      </w:r>
      <w:r w:rsidR="009A7DAC" w:rsidRPr="00400CEC">
        <w:rPr>
          <w:rFonts w:ascii="Arial" w:hAnsi="Arial" w:cs="Arial"/>
          <w:snapToGrid w:val="0"/>
          <w:sz w:val="22"/>
          <w:szCs w:val="22"/>
        </w:rPr>
        <w:t>.</w:t>
      </w:r>
      <w:r w:rsidR="005A6795" w:rsidRPr="00400CEC">
        <w:rPr>
          <w:rFonts w:ascii="Arial" w:hAnsi="Arial" w:cs="Arial"/>
          <w:snapToGrid w:val="0"/>
          <w:sz w:val="22"/>
          <w:szCs w:val="22"/>
        </w:rPr>
        <w:t xml:space="preserve"> a </w:t>
      </w:r>
      <w:r w:rsidR="009A7DAC" w:rsidRPr="00400CEC">
        <w:rPr>
          <w:rFonts w:ascii="Arial" w:hAnsi="Arial" w:cs="Arial"/>
          <w:snapToGrid w:val="0"/>
          <w:sz w:val="22"/>
          <w:szCs w:val="22"/>
        </w:rPr>
        <w:t>19</w:t>
      </w:r>
      <w:r w:rsidR="005A6795" w:rsidRPr="00400CEC">
        <w:rPr>
          <w:rFonts w:ascii="Arial" w:hAnsi="Arial" w:cs="Arial"/>
          <w:snapToGrid w:val="0"/>
          <w:sz w:val="22"/>
          <w:szCs w:val="22"/>
        </w:rPr>
        <w:t>.</w:t>
      </w:r>
      <w:r w:rsidR="009B6F6B" w:rsidRPr="00400CEC">
        <w:rPr>
          <w:rFonts w:ascii="Arial" w:hAnsi="Arial" w:cs="Arial"/>
          <w:snapToGrid w:val="0"/>
          <w:sz w:val="22"/>
          <w:szCs w:val="22"/>
        </w:rPr>
        <w:t xml:space="preserve"> za </w:t>
      </w:r>
      <w:r w:rsidR="005C536A" w:rsidRPr="00400CEC">
        <w:rPr>
          <w:rFonts w:ascii="Arial" w:hAnsi="Arial" w:cs="Arial"/>
          <w:snapToGrid w:val="0"/>
          <w:sz w:val="22"/>
          <w:szCs w:val="22"/>
        </w:rPr>
        <w:t xml:space="preserve">opožděné </w:t>
      </w:r>
      <w:r w:rsidR="009B6F6B" w:rsidRPr="00400CEC">
        <w:rPr>
          <w:rFonts w:ascii="Arial" w:hAnsi="Arial" w:cs="Arial"/>
          <w:snapToGrid w:val="0"/>
          <w:sz w:val="22"/>
          <w:szCs w:val="22"/>
        </w:rPr>
        <w:t>odevzdání dokumentů stanovených v </w:t>
      </w:r>
      <w:r w:rsidR="005C536A" w:rsidRPr="00400CEC">
        <w:rPr>
          <w:rFonts w:ascii="Arial" w:hAnsi="Arial" w:cs="Arial"/>
          <w:snapToGrid w:val="0"/>
          <w:sz w:val="22"/>
          <w:szCs w:val="22"/>
        </w:rPr>
        <w:t xml:space="preserve">uvedených </w:t>
      </w:r>
      <w:r w:rsidR="009B6F6B" w:rsidRPr="00400CEC">
        <w:rPr>
          <w:rFonts w:ascii="Arial" w:hAnsi="Arial" w:cs="Arial"/>
          <w:snapToGrid w:val="0"/>
          <w:sz w:val="22"/>
          <w:szCs w:val="22"/>
        </w:rPr>
        <w:t>bod</w:t>
      </w:r>
      <w:r w:rsidR="005C536A" w:rsidRPr="00400CEC">
        <w:rPr>
          <w:rFonts w:ascii="Arial" w:hAnsi="Arial" w:cs="Arial"/>
          <w:snapToGrid w:val="0"/>
          <w:sz w:val="22"/>
          <w:szCs w:val="22"/>
        </w:rPr>
        <w:t>ech</w:t>
      </w:r>
      <w:r w:rsidR="009B6F6B" w:rsidRPr="00400CEC">
        <w:rPr>
          <w:rFonts w:ascii="Arial" w:hAnsi="Arial" w:cs="Arial"/>
          <w:snapToGrid w:val="0"/>
          <w:sz w:val="22"/>
          <w:szCs w:val="22"/>
        </w:rPr>
        <w:t xml:space="preserve">, </w:t>
      </w:r>
      <w:r w:rsidR="005C536A" w:rsidRPr="00400CEC">
        <w:rPr>
          <w:rFonts w:ascii="Arial" w:hAnsi="Arial" w:cs="Arial"/>
          <w:snapToGrid w:val="0"/>
          <w:sz w:val="22"/>
          <w:szCs w:val="22"/>
        </w:rPr>
        <w:t xml:space="preserve">ve lhůtě do třiceti kalendářních dnů (včetně) ode dne stanoveného v části III, bod </w:t>
      </w:r>
      <w:r w:rsidR="009A7DAC" w:rsidRPr="00400CEC">
        <w:rPr>
          <w:rFonts w:ascii="Arial" w:hAnsi="Arial" w:cs="Arial"/>
          <w:snapToGrid w:val="0"/>
          <w:sz w:val="22"/>
          <w:szCs w:val="22"/>
        </w:rPr>
        <w:t>3</w:t>
      </w:r>
      <w:r w:rsidR="005C536A" w:rsidRPr="00400CEC">
        <w:rPr>
          <w:rFonts w:ascii="Arial" w:hAnsi="Arial" w:cs="Arial"/>
          <w:snapToGrid w:val="0"/>
          <w:sz w:val="22"/>
          <w:szCs w:val="22"/>
        </w:rPr>
        <w:t xml:space="preserve">. a), b), </w:t>
      </w:r>
      <w:r w:rsidR="009A7DAC" w:rsidRPr="00400CEC">
        <w:rPr>
          <w:rFonts w:ascii="Arial" w:hAnsi="Arial" w:cs="Arial"/>
          <w:snapToGrid w:val="0"/>
          <w:sz w:val="22"/>
          <w:szCs w:val="22"/>
        </w:rPr>
        <w:t>10</w:t>
      </w:r>
      <w:r w:rsidR="005C536A" w:rsidRPr="00400CEC">
        <w:rPr>
          <w:rFonts w:ascii="Arial" w:hAnsi="Arial" w:cs="Arial"/>
          <w:snapToGrid w:val="0"/>
          <w:sz w:val="22"/>
          <w:szCs w:val="22"/>
        </w:rPr>
        <w:t xml:space="preserve">. </w:t>
      </w:r>
      <w:r w:rsidR="00400CEC">
        <w:rPr>
          <w:rFonts w:ascii="Arial" w:hAnsi="Arial" w:cs="Arial"/>
          <w:snapToGrid w:val="0"/>
          <w:sz w:val="22"/>
          <w:szCs w:val="22"/>
        </w:rPr>
        <w:t xml:space="preserve">    </w:t>
      </w:r>
      <w:r w:rsidR="005C536A" w:rsidRPr="00400CEC">
        <w:rPr>
          <w:rFonts w:ascii="Arial" w:hAnsi="Arial" w:cs="Arial"/>
          <w:snapToGrid w:val="0"/>
          <w:sz w:val="22"/>
          <w:szCs w:val="22"/>
        </w:rPr>
        <w:t xml:space="preserve">a </w:t>
      </w:r>
      <w:r w:rsidR="009A7DAC" w:rsidRPr="00400CEC">
        <w:rPr>
          <w:rFonts w:ascii="Arial" w:hAnsi="Arial" w:cs="Arial"/>
          <w:snapToGrid w:val="0"/>
          <w:sz w:val="22"/>
          <w:szCs w:val="22"/>
        </w:rPr>
        <w:t>19</w:t>
      </w:r>
      <w:r w:rsidR="005C536A" w:rsidRPr="00400CEC">
        <w:rPr>
          <w:rFonts w:ascii="Arial" w:hAnsi="Arial" w:cs="Arial"/>
          <w:snapToGrid w:val="0"/>
          <w:sz w:val="22"/>
          <w:szCs w:val="22"/>
        </w:rPr>
        <w:t xml:space="preserve">. nebude dotace krácena, při nesplnění povinnosti ve lhůtě jednatřiceti až šedesáti kalendářních dnů (včetně) ode dne stanoveného v části III, bod </w:t>
      </w:r>
      <w:r w:rsidR="009A7DAC" w:rsidRPr="00400CEC">
        <w:rPr>
          <w:rFonts w:ascii="Arial" w:hAnsi="Arial" w:cs="Arial"/>
          <w:snapToGrid w:val="0"/>
          <w:sz w:val="22"/>
          <w:szCs w:val="22"/>
        </w:rPr>
        <w:t>3</w:t>
      </w:r>
      <w:r w:rsidR="005C536A" w:rsidRPr="00400CEC">
        <w:rPr>
          <w:rFonts w:ascii="Arial" w:hAnsi="Arial" w:cs="Arial"/>
          <w:snapToGrid w:val="0"/>
          <w:sz w:val="22"/>
          <w:szCs w:val="22"/>
        </w:rPr>
        <w:t xml:space="preserve">. a), b), </w:t>
      </w:r>
      <w:r w:rsidR="009A7DAC" w:rsidRPr="00400CEC">
        <w:rPr>
          <w:rFonts w:ascii="Arial" w:hAnsi="Arial" w:cs="Arial"/>
          <w:snapToGrid w:val="0"/>
          <w:sz w:val="22"/>
          <w:szCs w:val="22"/>
        </w:rPr>
        <w:t>10</w:t>
      </w:r>
      <w:r w:rsidR="005C536A" w:rsidRPr="00400CEC">
        <w:rPr>
          <w:rFonts w:ascii="Arial" w:hAnsi="Arial" w:cs="Arial"/>
          <w:snapToGrid w:val="0"/>
          <w:sz w:val="22"/>
          <w:szCs w:val="22"/>
        </w:rPr>
        <w:t xml:space="preserve">. a </w:t>
      </w:r>
      <w:r w:rsidR="009A7DAC" w:rsidRPr="00400CEC">
        <w:rPr>
          <w:rFonts w:ascii="Arial" w:hAnsi="Arial" w:cs="Arial"/>
          <w:snapToGrid w:val="0"/>
          <w:sz w:val="22"/>
          <w:szCs w:val="22"/>
        </w:rPr>
        <w:t>19</w:t>
      </w:r>
      <w:r w:rsidR="005C536A" w:rsidRPr="00400CEC">
        <w:rPr>
          <w:rFonts w:ascii="Arial" w:hAnsi="Arial" w:cs="Arial"/>
          <w:snapToGrid w:val="0"/>
          <w:sz w:val="22"/>
          <w:szCs w:val="22"/>
        </w:rPr>
        <w:t xml:space="preserve">. </w:t>
      </w:r>
      <w:r w:rsidR="009B6F6B" w:rsidRPr="00400CEC">
        <w:rPr>
          <w:rFonts w:ascii="Arial" w:hAnsi="Arial" w:cs="Arial"/>
          <w:snapToGrid w:val="0"/>
          <w:sz w:val="22"/>
          <w:szCs w:val="22"/>
        </w:rPr>
        <w:t>bude dotace krácena o 1</w:t>
      </w:r>
      <w:r w:rsidR="005C536A" w:rsidRPr="00400CEC">
        <w:rPr>
          <w:rFonts w:ascii="Arial" w:hAnsi="Arial" w:cs="Arial"/>
          <w:snapToGrid w:val="0"/>
          <w:sz w:val="22"/>
          <w:szCs w:val="22"/>
        </w:rPr>
        <w:t xml:space="preserve"> – 2</w:t>
      </w:r>
      <w:r w:rsidR="009B6F6B" w:rsidRPr="00400CEC">
        <w:rPr>
          <w:rFonts w:ascii="Arial" w:hAnsi="Arial" w:cs="Arial"/>
          <w:snapToGrid w:val="0"/>
          <w:sz w:val="22"/>
          <w:szCs w:val="22"/>
        </w:rPr>
        <w:t xml:space="preserve">% </w:t>
      </w:r>
      <w:r w:rsidR="005C536A" w:rsidRPr="00400CEC">
        <w:rPr>
          <w:rFonts w:ascii="Arial" w:hAnsi="Arial" w:cs="Arial"/>
          <w:snapToGrid w:val="0"/>
          <w:sz w:val="22"/>
          <w:szCs w:val="22"/>
        </w:rPr>
        <w:t xml:space="preserve">ze schválené výše dotace k proplacení, </w:t>
      </w:r>
      <w:r w:rsidR="00400CEC">
        <w:rPr>
          <w:rFonts w:ascii="Arial" w:hAnsi="Arial" w:cs="Arial"/>
          <w:snapToGrid w:val="0"/>
          <w:sz w:val="22"/>
          <w:szCs w:val="22"/>
        </w:rPr>
        <w:t xml:space="preserve">  </w:t>
      </w:r>
      <w:r w:rsidR="005C536A" w:rsidRPr="00400CEC">
        <w:rPr>
          <w:rFonts w:ascii="Arial" w:hAnsi="Arial" w:cs="Arial"/>
          <w:snapToGrid w:val="0"/>
          <w:sz w:val="22"/>
          <w:szCs w:val="22"/>
        </w:rPr>
        <w:t xml:space="preserve">nesplní-li tuto povinnost ani ve lhůtě šedesáti kalendářních dnů ode dne stanoveného v části III, bod </w:t>
      </w:r>
      <w:r w:rsidR="009A7DAC" w:rsidRPr="00400CEC">
        <w:rPr>
          <w:rFonts w:ascii="Arial" w:hAnsi="Arial" w:cs="Arial"/>
          <w:snapToGrid w:val="0"/>
          <w:sz w:val="22"/>
          <w:szCs w:val="22"/>
        </w:rPr>
        <w:t>3</w:t>
      </w:r>
      <w:r w:rsidR="005C536A" w:rsidRPr="00400CEC">
        <w:rPr>
          <w:rFonts w:ascii="Arial" w:hAnsi="Arial" w:cs="Arial"/>
          <w:snapToGrid w:val="0"/>
          <w:sz w:val="22"/>
          <w:szCs w:val="22"/>
        </w:rPr>
        <w:t>.</w:t>
      </w:r>
      <w:r w:rsidR="009A7DAC" w:rsidRPr="00400CEC">
        <w:rPr>
          <w:rFonts w:ascii="Arial" w:hAnsi="Arial" w:cs="Arial"/>
          <w:snapToGrid w:val="0"/>
          <w:sz w:val="22"/>
          <w:szCs w:val="22"/>
        </w:rPr>
        <w:t xml:space="preserve"> </w:t>
      </w:r>
      <w:r w:rsidR="005C536A" w:rsidRPr="00400CEC">
        <w:rPr>
          <w:rFonts w:ascii="Arial" w:hAnsi="Arial" w:cs="Arial"/>
          <w:snapToGrid w:val="0"/>
          <w:sz w:val="22"/>
          <w:szCs w:val="22"/>
        </w:rPr>
        <w:t xml:space="preserve">a), b), </w:t>
      </w:r>
      <w:r w:rsidR="009A7DAC" w:rsidRPr="00400CEC">
        <w:rPr>
          <w:rFonts w:ascii="Arial" w:hAnsi="Arial" w:cs="Arial"/>
          <w:snapToGrid w:val="0"/>
          <w:sz w:val="22"/>
          <w:szCs w:val="22"/>
        </w:rPr>
        <w:t>10</w:t>
      </w:r>
      <w:r w:rsidR="005C536A" w:rsidRPr="00400CEC">
        <w:rPr>
          <w:rFonts w:ascii="Arial" w:hAnsi="Arial" w:cs="Arial"/>
          <w:snapToGrid w:val="0"/>
          <w:sz w:val="22"/>
          <w:szCs w:val="22"/>
        </w:rPr>
        <w:t xml:space="preserve">. a </w:t>
      </w:r>
      <w:r w:rsidR="009A7DAC" w:rsidRPr="00400CEC">
        <w:rPr>
          <w:rFonts w:ascii="Arial" w:hAnsi="Arial" w:cs="Arial"/>
          <w:snapToGrid w:val="0"/>
          <w:sz w:val="22"/>
          <w:szCs w:val="22"/>
        </w:rPr>
        <w:t>19</w:t>
      </w:r>
      <w:r w:rsidR="005C536A" w:rsidRPr="00400CEC">
        <w:rPr>
          <w:rFonts w:ascii="Arial" w:hAnsi="Arial" w:cs="Arial"/>
          <w:snapToGrid w:val="0"/>
          <w:sz w:val="22"/>
          <w:szCs w:val="22"/>
        </w:rPr>
        <w:t>. bude dotace krácena o 10-12% z celkové schválené částky dotace;</w:t>
      </w:r>
      <w:r w:rsidR="009B6F6B" w:rsidRPr="00400CEC">
        <w:rPr>
          <w:rFonts w:ascii="Arial" w:hAnsi="Arial" w:cs="Arial"/>
          <w:snapToGrid w:val="0"/>
          <w:sz w:val="22"/>
          <w:szCs w:val="22"/>
        </w:rPr>
        <w:t xml:space="preserve"> </w:t>
      </w:r>
    </w:p>
    <w:p w:rsidR="006427B0" w:rsidRPr="00400CEC" w:rsidRDefault="006427B0" w:rsidP="00D71773">
      <w:pPr>
        <w:widowControl w:val="0"/>
        <w:numPr>
          <w:ilvl w:val="1"/>
          <w:numId w:val="7"/>
        </w:numPr>
        <w:spacing w:after="80"/>
        <w:ind w:right="-2"/>
        <w:jc w:val="both"/>
        <w:rPr>
          <w:rFonts w:ascii="Arial" w:hAnsi="Arial" w:cs="Arial"/>
          <w:snapToGrid w:val="0"/>
          <w:sz w:val="22"/>
          <w:szCs w:val="22"/>
        </w:rPr>
      </w:pPr>
      <w:r w:rsidRPr="00400CEC">
        <w:rPr>
          <w:rFonts w:ascii="Arial" w:hAnsi="Arial" w:cs="Arial"/>
          <w:snapToGrid w:val="0"/>
          <w:sz w:val="22"/>
          <w:szCs w:val="22"/>
        </w:rPr>
        <w:t>v části III</w:t>
      </w:r>
      <w:r w:rsidR="000F22C1" w:rsidRPr="00400CEC">
        <w:rPr>
          <w:rFonts w:ascii="Arial" w:hAnsi="Arial" w:cs="Arial"/>
          <w:snapToGrid w:val="0"/>
          <w:sz w:val="22"/>
          <w:szCs w:val="22"/>
        </w:rPr>
        <w:t>,</w:t>
      </w:r>
      <w:r w:rsidR="009B6F6B" w:rsidRPr="00400CEC">
        <w:rPr>
          <w:rFonts w:ascii="Arial" w:hAnsi="Arial" w:cs="Arial"/>
          <w:snapToGrid w:val="0"/>
          <w:sz w:val="22"/>
          <w:szCs w:val="22"/>
        </w:rPr>
        <w:t xml:space="preserve"> na které je poskytnutí dotace vázáno pod bodem </w:t>
      </w:r>
      <w:r w:rsidR="009A7DAC" w:rsidRPr="00400CEC">
        <w:rPr>
          <w:rFonts w:ascii="Arial" w:hAnsi="Arial" w:cs="Arial"/>
          <w:snapToGrid w:val="0"/>
          <w:sz w:val="22"/>
          <w:szCs w:val="22"/>
        </w:rPr>
        <w:t>1</w:t>
      </w:r>
      <w:r w:rsidR="009B6F6B" w:rsidRPr="00400CEC">
        <w:rPr>
          <w:rFonts w:ascii="Arial" w:hAnsi="Arial" w:cs="Arial"/>
          <w:snapToGrid w:val="0"/>
          <w:sz w:val="22"/>
          <w:szCs w:val="22"/>
        </w:rPr>
        <w:t xml:space="preserve">., </w:t>
      </w:r>
      <w:r w:rsidR="005C4DB5" w:rsidRPr="00400CEC">
        <w:rPr>
          <w:rFonts w:ascii="Arial" w:hAnsi="Arial" w:cs="Arial"/>
          <w:snapToGrid w:val="0"/>
          <w:sz w:val="22"/>
          <w:szCs w:val="22"/>
        </w:rPr>
        <w:t>7., 9.</w:t>
      </w:r>
      <w:r w:rsidR="009A7DAC" w:rsidRPr="00400CEC">
        <w:rPr>
          <w:rFonts w:ascii="Arial" w:hAnsi="Arial" w:cs="Arial"/>
          <w:snapToGrid w:val="0"/>
          <w:sz w:val="22"/>
          <w:szCs w:val="22"/>
        </w:rPr>
        <w:t xml:space="preserve"> a 15.</w:t>
      </w:r>
      <w:r w:rsidR="000F22C1" w:rsidRPr="00400CEC">
        <w:rPr>
          <w:rFonts w:ascii="Arial" w:hAnsi="Arial" w:cs="Arial"/>
          <w:snapToGrid w:val="0"/>
          <w:sz w:val="22"/>
          <w:szCs w:val="22"/>
        </w:rPr>
        <w:t xml:space="preserve"> nebude </w:t>
      </w:r>
      <w:r w:rsidR="009A7DAC" w:rsidRPr="00400CEC">
        <w:rPr>
          <w:rFonts w:ascii="Arial" w:hAnsi="Arial" w:cs="Arial"/>
          <w:snapToGrid w:val="0"/>
          <w:sz w:val="22"/>
          <w:szCs w:val="22"/>
        </w:rPr>
        <w:t>celková schválená částka dotace vyplacena;</w:t>
      </w:r>
      <w:r w:rsidRPr="00400CEC">
        <w:rPr>
          <w:rFonts w:ascii="Arial" w:hAnsi="Arial" w:cs="Arial"/>
          <w:snapToGrid w:val="0"/>
          <w:sz w:val="22"/>
          <w:szCs w:val="22"/>
        </w:rPr>
        <w:t xml:space="preserve"> </w:t>
      </w:r>
    </w:p>
    <w:p w:rsidR="006427B0" w:rsidRPr="00400CEC" w:rsidRDefault="006427B0" w:rsidP="00D71773">
      <w:pPr>
        <w:widowControl w:val="0"/>
        <w:numPr>
          <w:ilvl w:val="1"/>
          <w:numId w:val="7"/>
        </w:numPr>
        <w:spacing w:after="80"/>
        <w:ind w:right="-2"/>
        <w:jc w:val="both"/>
        <w:rPr>
          <w:rFonts w:ascii="Arial" w:hAnsi="Arial" w:cs="Arial"/>
          <w:snapToGrid w:val="0"/>
          <w:sz w:val="22"/>
          <w:szCs w:val="22"/>
        </w:rPr>
      </w:pPr>
      <w:r w:rsidRPr="00400CEC">
        <w:rPr>
          <w:rFonts w:ascii="Arial" w:hAnsi="Arial" w:cs="Arial"/>
          <w:snapToGrid w:val="0"/>
          <w:sz w:val="22"/>
          <w:szCs w:val="22"/>
        </w:rPr>
        <w:t xml:space="preserve">v části III, na které je poskytnutí dotace vázáno </w:t>
      </w:r>
      <w:r w:rsidR="0063017D" w:rsidRPr="00400CEC">
        <w:rPr>
          <w:rFonts w:ascii="Arial" w:hAnsi="Arial" w:cs="Arial"/>
          <w:snapToGrid w:val="0"/>
          <w:sz w:val="22"/>
          <w:szCs w:val="22"/>
        </w:rPr>
        <w:t> pod body</w:t>
      </w:r>
      <w:r w:rsidRPr="00400CEC">
        <w:rPr>
          <w:rFonts w:ascii="Arial" w:hAnsi="Arial" w:cs="Arial"/>
          <w:snapToGrid w:val="0"/>
          <w:sz w:val="22"/>
          <w:szCs w:val="22"/>
        </w:rPr>
        <w:t xml:space="preserve"> </w:t>
      </w:r>
      <w:r w:rsidR="00837BAA" w:rsidRPr="00400CEC">
        <w:rPr>
          <w:rFonts w:ascii="Arial" w:hAnsi="Arial" w:cs="Arial"/>
          <w:snapToGrid w:val="0"/>
          <w:sz w:val="22"/>
          <w:szCs w:val="22"/>
        </w:rPr>
        <w:t xml:space="preserve">4., 5., 6., 11., 12., 13. </w:t>
      </w:r>
      <w:r w:rsidR="00400CEC">
        <w:rPr>
          <w:rFonts w:ascii="Arial" w:hAnsi="Arial" w:cs="Arial"/>
          <w:snapToGrid w:val="0"/>
          <w:sz w:val="22"/>
          <w:szCs w:val="22"/>
        </w:rPr>
        <w:t xml:space="preserve">       </w:t>
      </w:r>
      <w:r w:rsidR="00837BAA" w:rsidRPr="00400CEC">
        <w:rPr>
          <w:rFonts w:ascii="Arial" w:hAnsi="Arial" w:cs="Arial"/>
          <w:snapToGrid w:val="0"/>
          <w:sz w:val="22"/>
          <w:szCs w:val="22"/>
        </w:rPr>
        <w:t>a 16. bude dotace krácena o 5 – 12% z celkové částky schválené dotace;</w:t>
      </w:r>
      <w:r w:rsidR="0063017D" w:rsidRPr="00400CEC">
        <w:rPr>
          <w:rFonts w:ascii="Arial" w:hAnsi="Arial" w:cs="Arial"/>
          <w:snapToGrid w:val="0"/>
          <w:sz w:val="22"/>
          <w:szCs w:val="22"/>
        </w:rPr>
        <w:t xml:space="preserve">  </w:t>
      </w:r>
    </w:p>
    <w:p w:rsidR="0063017D" w:rsidRPr="00400CEC" w:rsidRDefault="0063017D" w:rsidP="00D71773">
      <w:pPr>
        <w:widowControl w:val="0"/>
        <w:numPr>
          <w:ilvl w:val="1"/>
          <w:numId w:val="7"/>
        </w:numPr>
        <w:spacing w:after="80"/>
        <w:ind w:right="-2"/>
        <w:jc w:val="both"/>
        <w:rPr>
          <w:rFonts w:ascii="Arial" w:hAnsi="Arial" w:cs="Arial"/>
          <w:snapToGrid w:val="0"/>
          <w:sz w:val="22"/>
          <w:szCs w:val="22"/>
        </w:rPr>
      </w:pPr>
      <w:r w:rsidRPr="00400CEC">
        <w:rPr>
          <w:rFonts w:ascii="Arial" w:hAnsi="Arial" w:cs="Arial"/>
          <w:snapToGrid w:val="0"/>
          <w:sz w:val="22"/>
          <w:szCs w:val="22"/>
        </w:rPr>
        <w:t xml:space="preserve">v části III, na které je poskytnutí dotace vázáno pod bodem </w:t>
      </w:r>
      <w:r w:rsidR="00837BAA" w:rsidRPr="00400CEC">
        <w:rPr>
          <w:rFonts w:ascii="Arial" w:hAnsi="Arial" w:cs="Arial"/>
          <w:snapToGrid w:val="0"/>
          <w:sz w:val="22"/>
          <w:szCs w:val="22"/>
        </w:rPr>
        <w:t>17</w:t>
      </w:r>
      <w:r w:rsidRPr="00400CEC">
        <w:rPr>
          <w:rFonts w:ascii="Arial" w:hAnsi="Arial" w:cs="Arial"/>
          <w:snapToGrid w:val="0"/>
          <w:sz w:val="22"/>
          <w:szCs w:val="22"/>
        </w:rPr>
        <w:t xml:space="preserve">., bude dotace krácena </w:t>
      </w:r>
      <w:r w:rsidR="00EF42C2" w:rsidRPr="00400CEC">
        <w:rPr>
          <w:rFonts w:ascii="Arial" w:hAnsi="Arial" w:cs="Arial"/>
          <w:snapToGrid w:val="0"/>
          <w:sz w:val="22"/>
          <w:szCs w:val="22"/>
        </w:rPr>
        <w:t xml:space="preserve">              </w:t>
      </w:r>
      <w:r w:rsidRPr="00400CEC">
        <w:rPr>
          <w:rFonts w:ascii="Arial" w:hAnsi="Arial" w:cs="Arial"/>
          <w:snapToGrid w:val="0"/>
          <w:sz w:val="22"/>
          <w:szCs w:val="22"/>
        </w:rPr>
        <w:t>o 0,2 – 1,2 % z </w:t>
      </w:r>
      <w:r w:rsidR="00837BAA" w:rsidRPr="00400CEC">
        <w:rPr>
          <w:rFonts w:ascii="Arial" w:hAnsi="Arial" w:cs="Arial"/>
          <w:snapToGrid w:val="0"/>
          <w:sz w:val="22"/>
          <w:szCs w:val="22"/>
        </w:rPr>
        <w:t xml:space="preserve">celkové schválené </w:t>
      </w:r>
      <w:r w:rsidRPr="00400CEC">
        <w:rPr>
          <w:rFonts w:ascii="Arial" w:hAnsi="Arial" w:cs="Arial"/>
          <w:snapToGrid w:val="0"/>
          <w:sz w:val="22"/>
          <w:szCs w:val="22"/>
        </w:rPr>
        <w:t xml:space="preserve">částky dotace dle charakteru porušení (viz příloha </w:t>
      </w:r>
      <w:r w:rsidR="005C4DB5" w:rsidRPr="00400CEC">
        <w:rPr>
          <w:rFonts w:ascii="Arial" w:hAnsi="Arial" w:cs="Arial"/>
          <w:snapToGrid w:val="0"/>
          <w:sz w:val="22"/>
          <w:szCs w:val="22"/>
        </w:rPr>
        <w:t>č. 10</w:t>
      </w:r>
      <w:r w:rsidRPr="00400CEC">
        <w:rPr>
          <w:rFonts w:ascii="Arial" w:hAnsi="Arial" w:cs="Arial"/>
          <w:snapToGrid w:val="0"/>
          <w:sz w:val="22"/>
          <w:szCs w:val="22"/>
        </w:rPr>
        <w:t xml:space="preserve"> </w:t>
      </w:r>
      <w:r w:rsidR="00112723" w:rsidRPr="00400CEC">
        <w:rPr>
          <w:rFonts w:ascii="Arial" w:hAnsi="Arial" w:cs="Arial"/>
          <w:snapToGrid w:val="0"/>
          <w:sz w:val="22"/>
          <w:szCs w:val="22"/>
        </w:rPr>
        <w:t>P</w:t>
      </w:r>
      <w:r w:rsidR="00837BAA" w:rsidRPr="00400CEC">
        <w:rPr>
          <w:rFonts w:ascii="Arial" w:hAnsi="Arial" w:cs="Arial"/>
          <w:snapToGrid w:val="0"/>
          <w:sz w:val="22"/>
          <w:szCs w:val="22"/>
        </w:rPr>
        <w:t>říručky</w:t>
      </w:r>
      <w:r w:rsidR="00112723" w:rsidRPr="00400CEC">
        <w:rPr>
          <w:rFonts w:ascii="Arial" w:hAnsi="Arial" w:cs="Arial"/>
          <w:snapToGrid w:val="0"/>
          <w:sz w:val="22"/>
          <w:szCs w:val="22"/>
        </w:rPr>
        <w:t xml:space="preserve"> pro žadatele a příjemce</w:t>
      </w:r>
      <w:r w:rsidRPr="00400CEC">
        <w:rPr>
          <w:rFonts w:ascii="Arial" w:hAnsi="Arial" w:cs="Arial"/>
          <w:snapToGrid w:val="0"/>
          <w:sz w:val="22"/>
          <w:szCs w:val="22"/>
        </w:rPr>
        <w:t>);</w:t>
      </w:r>
    </w:p>
    <w:p w:rsidR="0063017D" w:rsidRPr="00400CEC" w:rsidRDefault="0063017D" w:rsidP="00D71773">
      <w:pPr>
        <w:widowControl w:val="0"/>
        <w:numPr>
          <w:ilvl w:val="1"/>
          <w:numId w:val="7"/>
        </w:numPr>
        <w:spacing w:after="80"/>
        <w:ind w:right="-2"/>
        <w:jc w:val="both"/>
        <w:rPr>
          <w:rFonts w:ascii="Arial" w:hAnsi="Arial" w:cs="Arial"/>
          <w:snapToGrid w:val="0"/>
          <w:sz w:val="22"/>
          <w:szCs w:val="22"/>
        </w:rPr>
      </w:pPr>
      <w:r w:rsidRPr="00400CEC">
        <w:rPr>
          <w:rFonts w:ascii="Arial" w:hAnsi="Arial" w:cs="Arial"/>
          <w:snapToGrid w:val="0"/>
          <w:sz w:val="22"/>
          <w:szCs w:val="22"/>
        </w:rPr>
        <w:t xml:space="preserve">v části III, na které je poskytnutí dotace vázáno pod bodem </w:t>
      </w:r>
      <w:r w:rsidR="00837BAA" w:rsidRPr="00400CEC">
        <w:rPr>
          <w:rFonts w:ascii="Arial" w:hAnsi="Arial" w:cs="Arial"/>
          <w:snapToGrid w:val="0"/>
          <w:sz w:val="22"/>
          <w:szCs w:val="22"/>
        </w:rPr>
        <w:t>14</w:t>
      </w:r>
      <w:r w:rsidR="00472D73" w:rsidRPr="00400CEC">
        <w:rPr>
          <w:rFonts w:ascii="Arial" w:hAnsi="Arial" w:cs="Arial"/>
          <w:snapToGrid w:val="0"/>
          <w:sz w:val="22"/>
          <w:szCs w:val="22"/>
        </w:rPr>
        <w:t>. bude dotace krácena</w:t>
      </w:r>
      <w:r w:rsidR="00837BAA" w:rsidRPr="00400CEC">
        <w:rPr>
          <w:rFonts w:ascii="Arial" w:hAnsi="Arial" w:cs="Arial"/>
          <w:snapToGrid w:val="0"/>
          <w:sz w:val="22"/>
          <w:szCs w:val="22"/>
        </w:rPr>
        <w:t xml:space="preserve"> </w:t>
      </w:r>
      <w:r w:rsidR="00EF42C2" w:rsidRPr="00400CEC">
        <w:rPr>
          <w:rFonts w:ascii="Arial" w:hAnsi="Arial" w:cs="Arial"/>
          <w:snapToGrid w:val="0"/>
          <w:sz w:val="22"/>
          <w:szCs w:val="22"/>
        </w:rPr>
        <w:t xml:space="preserve">               </w:t>
      </w:r>
      <w:r w:rsidR="00837BAA" w:rsidRPr="00400CEC">
        <w:rPr>
          <w:rFonts w:ascii="Arial" w:hAnsi="Arial" w:cs="Arial"/>
          <w:snapToGrid w:val="0"/>
          <w:sz w:val="22"/>
          <w:szCs w:val="22"/>
        </w:rPr>
        <w:t>o 0,05 – 0,07 % z celkové schválené výše dotace za každý případ</w:t>
      </w:r>
      <w:r w:rsidR="00472D73" w:rsidRPr="00400CEC">
        <w:rPr>
          <w:rFonts w:ascii="Arial" w:hAnsi="Arial" w:cs="Arial"/>
          <w:snapToGrid w:val="0"/>
          <w:sz w:val="22"/>
          <w:szCs w:val="22"/>
        </w:rPr>
        <w:t>;</w:t>
      </w:r>
    </w:p>
    <w:p w:rsidR="00472D73" w:rsidRPr="00400CEC" w:rsidRDefault="00472D73" w:rsidP="00D71773">
      <w:pPr>
        <w:widowControl w:val="0"/>
        <w:numPr>
          <w:ilvl w:val="1"/>
          <w:numId w:val="7"/>
        </w:numPr>
        <w:spacing w:after="80"/>
        <w:ind w:right="-2"/>
        <w:jc w:val="both"/>
        <w:rPr>
          <w:rFonts w:ascii="Arial" w:hAnsi="Arial" w:cs="Arial"/>
          <w:snapToGrid w:val="0"/>
          <w:sz w:val="22"/>
          <w:szCs w:val="22"/>
        </w:rPr>
      </w:pPr>
      <w:r w:rsidRPr="00400CEC">
        <w:rPr>
          <w:rFonts w:ascii="Arial" w:hAnsi="Arial" w:cs="Arial"/>
          <w:snapToGrid w:val="0"/>
          <w:sz w:val="22"/>
          <w:szCs w:val="22"/>
        </w:rPr>
        <w:t xml:space="preserve">v části III, na které je poskytnutí dotace vázáno pod bodem </w:t>
      </w:r>
      <w:r w:rsidR="00837BAA" w:rsidRPr="00400CEC">
        <w:rPr>
          <w:rFonts w:ascii="Arial" w:hAnsi="Arial" w:cs="Arial"/>
          <w:snapToGrid w:val="0"/>
          <w:sz w:val="22"/>
          <w:szCs w:val="22"/>
        </w:rPr>
        <w:t>18</w:t>
      </w:r>
      <w:r w:rsidRPr="00400CEC">
        <w:rPr>
          <w:rFonts w:ascii="Arial" w:hAnsi="Arial" w:cs="Arial"/>
          <w:snapToGrid w:val="0"/>
          <w:sz w:val="22"/>
          <w:szCs w:val="22"/>
        </w:rPr>
        <w:t xml:space="preserve">. </w:t>
      </w:r>
      <w:r w:rsidR="00837BAA" w:rsidRPr="00400CEC">
        <w:rPr>
          <w:rFonts w:ascii="Arial" w:hAnsi="Arial" w:cs="Arial"/>
          <w:snapToGrid w:val="0"/>
          <w:sz w:val="22"/>
          <w:szCs w:val="22"/>
        </w:rPr>
        <w:t xml:space="preserve">bude dotace krácena </w:t>
      </w:r>
      <w:r w:rsidR="00EF42C2" w:rsidRPr="00400CEC">
        <w:rPr>
          <w:rFonts w:ascii="Arial" w:hAnsi="Arial" w:cs="Arial"/>
          <w:snapToGrid w:val="0"/>
          <w:sz w:val="22"/>
          <w:szCs w:val="22"/>
        </w:rPr>
        <w:t xml:space="preserve">                </w:t>
      </w:r>
      <w:r w:rsidR="00837BAA" w:rsidRPr="00400CEC">
        <w:rPr>
          <w:rFonts w:ascii="Arial" w:hAnsi="Arial" w:cs="Arial"/>
          <w:snapToGrid w:val="0"/>
          <w:sz w:val="22"/>
          <w:szCs w:val="22"/>
        </w:rPr>
        <w:t xml:space="preserve">o 20 – 25% z částky dotace určené na financování stavební části projektu (zakázky na stavební práce), u nichž bylo porušení identifikováno; </w:t>
      </w:r>
    </w:p>
    <w:p w:rsidR="006F003C" w:rsidRPr="00400CEC" w:rsidRDefault="006F003C" w:rsidP="006F003C">
      <w:pPr>
        <w:widowControl w:val="0"/>
        <w:numPr>
          <w:ilvl w:val="1"/>
          <w:numId w:val="7"/>
        </w:numPr>
        <w:spacing w:after="80"/>
        <w:ind w:right="-2"/>
        <w:jc w:val="both"/>
        <w:rPr>
          <w:rFonts w:ascii="Arial" w:hAnsi="Arial" w:cs="Arial"/>
          <w:snapToGrid w:val="0"/>
          <w:sz w:val="22"/>
          <w:szCs w:val="22"/>
        </w:rPr>
      </w:pPr>
      <w:r w:rsidRPr="00400CEC">
        <w:rPr>
          <w:rFonts w:ascii="Arial" w:hAnsi="Arial" w:cs="Arial"/>
          <w:snapToGrid w:val="0"/>
          <w:sz w:val="22"/>
          <w:szCs w:val="22"/>
        </w:rPr>
        <w:t>v části III Podmínek, na které je poskytnutí dotace vázáno, v bodu 2.</w:t>
      </w:r>
      <w:r w:rsidR="00837BAA" w:rsidRPr="00400CEC">
        <w:rPr>
          <w:rFonts w:ascii="Arial" w:hAnsi="Arial" w:cs="Arial"/>
          <w:snapToGrid w:val="0"/>
          <w:sz w:val="22"/>
          <w:szCs w:val="22"/>
        </w:rPr>
        <w:t xml:space="preserve"> a)</w:t>
      </w:r>
      <w:r w:rsidRPr="00400CEC">
        <w:rPr>
          <w:rFonts w:ascii="Arial" w:hAnsi="Arial" w:cs="Arial"/>
          <w:snapToGrid w:val="0"/>
          <w:sz w:val="22"/>
          <w:szCs w:val="22"/>
        </w:rPr>
        <w:t xml:space="preserve"> u zakázek, které podléhají režimu zákona o veřejných zakázkách, bude rozhodnuto o krácení schválené výše dotace v závislosti na způsobu porušení zákona o veřejných zakázkách takto:</w:t>
      </w:r>
    </w:p>
    <w:p w:rsidR="006F003C" w:rsidRPr="00400CEC" w:rsidRDefault="006F003C" w:rsidP="00AE1200">
      <w:pPr>
        <w:widowControl w:val="0"/>
        <w:numPr>
          <w:ilvl w:val="2"/>
          <w:numId w:val="31"/>
        </w:numPr>
        <w:spacing w:after="80"/>
        <w:ind w:right="-2"/>
        <w:jc w:val="both"/>
        <w:rPr>
          <w:rFonts w:ascii="Arial" w:hAnsi="Arial" w:cs="Arial"/>
          <w:snapToGrid w:val="0"/>
          <w:sz w:val="22"/>
          <w:szCs w:val="22"/>
        </w:rPr>
      </w:pPr>
      <w:r w:rsidRPr="00400CEC">
        <w:rPr>
          <w:rFonts w:ascii="Arial" w:hAnsi="Arial" w:cs="Arial"/>
          <w:snapToGrid w:val="0"/>
          <w:sz w:val="22"/>
          <w:szCs w:val="22"/>
        </w:rPr>
        <w:t xml:space="preserve"> za nesplnění povinnosti provést zadávací řízení na výběr dodavatele, nebo uzavření smlouvy s dodavatelem, který se neúčastnil zadávacího řízení, bude dotace krácena o sumu odpovídající částce dotace použité na financování předmětné zakázky vztahující se k danému projektu,</w:t>
      </w:r>
    </w:p>
    <w:p w:rsidR="006F003C" w:rsidRPr="00400CEC" w:rsidRDefault="006F003C" w:rsidP="00AE1200">
      <w:pPr>
        <w:widowControl w:val="0"/>
        <w:numPr>
          <w:ilvl w:val="2"/>
          <w:numId w:val="31"/>
        </w:numPr>
        <w:spacing w:after="80"/>
        <w:ind w:right="-2"/>
        <w:jc w:val="both"/>
        <w:rPr>
          <w:rFonts w:ascii="Arial" w:hAnsi="Arial" w:cs="Arial"/>
          <w:snapToGrid w:val="0"/>
          <w:sz w:val="22"/>
          <w:szCs w:val="22"/>
        </w:rPr>
      </w:pPr>
      <w:r w:rsidRPr="00400CEC">
        <w:rPr>
          <w:rFonts w:ascii="Arial" w:hAnsi="Arial" w:cs="Arial"/>
          <w:snapToGrid w:val="0"/>
          <w:sz w:val="22"/>
          <w:szCs w:val="22"/>
        </w:rPr>
        <w:t xml:space="preserve">za rozdělení předmětu veřejné zakázky s důsledkem snížení předpokládané hodnoty pod finanční limity stanovené v zákoně o veřejných zakázkách bude dotace krácena o 25 - 30% částky dotace použité na financování předmětné zakázky; v případě, že tento postup vede až k zadání veřejné zakázky bez jakéhokoli zadávacího nebo výběrového řízení, postupuje se dle bodu </w:t>
      </w:r>
      <w:r w:rsidR="00AE1200" w:rsidRPr="00400CEC">
        <w:rPr>
          <w:rFonts w:ascii="Arial" w:hAnsi="Arial" w:cs="Arial"/>
          <w:snapToGrid w:val="0"/>
          <w:sz w:val="22"/>
          <w:szCs w:val="22"/>
        </w:rPr>
        <w:t>20</w:t>
      </w:r>
      <w:r w:rsidRPr="00400CEC">
        <w:rPr>
          <w:rFonts w:ascii="Arial" w:hAnsi="Arial" w:cs="Arial"/>
          <w:snapToGrid w:val="0"/>
          <w:sz w:val="22"/>
          <w:szCs w:val="22"/>
        </w:rPr>
        <w:t>.</w:t>
      </w:r>
      <w:r w:rsidR="00AE1200" w:rsidRPr="00400CEC">
        <w:rPr>
          <w:rFonts w:ascii="Arial" w:hAnsi="Arial" w:cs="Arial"/>
          <w:snapToGrid w:val="0"/>
          <w:sz w:val="22"/>
          <w:szCs w:val="22"/>
        </w:rPr>
        <w:t>7</w:t>
      </w:r>
      <w:r w:rsidRPr="00400CEC">
        <w:rPr>
          <w:rFonts w:ascii="Arial" w:hAnsi="Arial" w:cs="Arial"/>
          <w:snapToGrid w:val="0"/>
          <w:sz w:val="22"/>
          <w:szCs w:val="22"/>
        </w:rPr>
        <w:t>.1,</w:t>
      </w:r>
    </w:p>
    <w:p w:rsidR="006F003C" w:rsidRPr="00400CEC" w:rsidRDefault="006F003C" w:rsidP="00AE1200">
      <w:pPr>
        <w:widowControl w:val="0"/>
        <w:numPr>
          <w:ilvl w:val="2"/>
          <w:numId w:val="31"/>
        </w:numPr>
        <w:spacing w:after="80"/>
        <w:ind w:right="-2"/>
        <w:jc w:val="both"/>
        <w:rPr>
          <w:rFonts w:ascii="Arial" w:hAnsi="Arial" w:cs="Arial"/>
          <w:snapToGrid w:val="0"/>
          <w:sz w:val="22"/>
          <w:szCs w:val="22"/>
        </w:rPr>
      </w:pPr>
      <w:r w:rsidRPr="00400CEC">
        <w:rPr>
          <w:rFonts w:ascii="Arial" w:hAnsi="Arial" w:cs="Arial"/>
          <w:snapToGrid w:val="0"/>
          <w:sz w:val="22"/>
          <w:szCs w:val="22"/>
        </w:rPr>
        <w:t>za nedodržení postupů při zveřejňování podstatných údajů o veřejné zakázce (zejména § 26 odst. 4, § 38 odst. 2, zákona o veřejných zakázkách) bude dotace krácena o sumu odpovídající částce dotace použité na financování předmětné zakázky vztahující se k danému projektu, v případě kdy u zakázky byla dodržena určitá míra zveřejnění, bude dotace krácena o 25 - 30% částky dotace použité na financování předmětné zakázky vztahující se k danému projektu, u níž k porušení podmínky došlo,</w:t>
      </w:r>
    </w:p>
    <w:p w:rsidR="006F003C" w:rsidRPr="00400CEC" w:rsidRDefault="006F003C" w:rsidP="00AE1200">
      <w:pPr>
        <w:widowControl w:val="0"/>
        <w:numPr>
          <w:ilvl w:val="2"/>
          <w:numId w:val="31"/>
        </w:numPr>
        <w:spacing w:after="80"/>
        <w:ind w:right="-2"/>
        <w:jc w:val="both"/>
        <w:rPr>
          <w:rFonts w:ascii="Arial" w:hAnsi="Arial" w:cs="Arial"/>
          <w:snapToGrid w:val="0"/>
          <w:sz w:val="22"/>
          <w:szCs w:val="22"/>
        </w:rPr>
      </w:pPr>
      <w:r w:rsidRPr="00400CEC">
        <w:rPr>
          <w:rFonts w:ascii="Arial" w:hAnsi="Arial" w:cs="Arial"/>
          <w:snapToGrid w:val="0"/>
          <w:sz w:val="22"/>
          <w:szCs w:val="22"/>
        </w:rPr>
        <w:lastRenderedPageBreak/>
        <w:t>za použití jednacího řízení bez uveřejnění, aniž by byly splněny podmínky pro jeho použití (tj. zejména využití § 23 zákona o veřejných zakázkách) bude dotace krácena</w:t>
      </w:r>
      <w:r w:rsidR="00EF42C2" w:rsidRPr="00400CEC">
        <w:rPr>
          <w:rFonts w:ascii="Arial" w:hAnsi="Arial" w:cs="Arial"/>
          <w:snapToGrid w:val="0"/>
          <w:sz w:val="22"/>
          <w:szCs w:val="22"/>
        </w:rPr>
        <w:t xml:space="preserve"> </w:t>
      </w:r>
      <w:r w:rsidRPr="00400CEC">
        <w:rPr>
          <w:rFonts w:ascii="Arial" w:hAnsi="Arial" w:cs="Arial"/>
          <w:snapToGrid w:val="0"/>
          <w:sz w:val="22"/>
          <w:szCs w:val="22"/>
        </w:rPr>
        <w:t>o sumu odpovídající částce dotace použité na financování předmětné zakázky vztahující se k danému projektu,</w:t>
      </w:r>
    </w:p>
    <w:p w:rsidR="006F003C" w:rsidRPr="00400CEC" w:rsidRDefault="006F003C" w:rsidP="00AE1200">
      <w:pPr>
        <w:widowControl w:val="0"/>
        <w:numPr>
          <w:ilvl w:val="2"/>
          <w:numId w:val="31"/>
        </w:numPr>
        <w:spacing w:after="80"/>
        <w:ind w:right="-2"/>
        <w:jc w:val="both"/>
        <w:rPr>
          <w:rFonts w:ascii="Arial" w:hAnsi="Arial" w:cs="Arial"/>
          <w:snapToGrid w:val="0"/>
          <w:sz w:val="22"/>
          <w:szCs w:val="22"/>
        </w:rPr>
      </w:pPr>
      <w:r w:rsidRPr="00400CEC">
        <w:rPr>
          <w:rFonts w:ascii="Arial" w:hAnsi="Arial" w:cs="Arial"/>
          <w:snapToGrid w:val="0"/>
          <w:sz w:val="22"/>
          <w:szCs w:val="22"/>
        </w:rPr>
        <w:t>za zadání jedné nebo více dodatečných zakázek překračujících hodnotu původní zakázky o více než 20%, provedené za nepředvídatelných okolností, bude dotace krácena o sumu částce dotace použité na financování předmětné zakázky překračující 20% hodnoty původní zakázky vztahující se k danému projektu,</w:t>
      </w:r>
    </w:p>
    <w:p w:rsidR="006F003C" w:rsidRPr="00400CEC" w:rsidRDefault="006F003C" w:rsidP="00AE1200">
      <w:pPr>
        <w:widowControl w:val="0"/>
        <w:numPr>
          <w:ilvl w:val="2"/>
          <w:numId w:val="31"/>
        </w:numPr>
        <w:spacing w:after="80"/>
        <w:ind w:right="-2"/>
        <w:jc w:val="both"/>
        <w:rPr>
          <w:rFonts w:ascii="Arial" w:hAnsi="Arial" w:cs="Arial"/>
          <w:snapToGrid w:val="0"/>
          <w:sz w:val="22"/>
          <w:szCs w:val="22"/>
        </w:rPr>
      </w:pPr>
      <w:r w:rsidRPr="00400CEC">
        <w:rPr>
          <w:rFonts w:ascii="Arial" w:hAnsi="Arial" w:cs="Arial"/>
          <w:snapToGrid w:val="0"/>
          <w:sz w:val="22"/>
          <w:szCs w:val="22"/>
        </w:rPr>
        <w:t xml:space="preserve">za neuvedení kvalifikačních kritérií v rozsahu požadovaném zákonem </w:t>
      </w:r>
      <w:r w:rsidR="00400CEC">
        <w:rPr>
          <w:rFonts w:ascii="Arial" w:hAnsi="Arial" w:cs="Arial"/>
          <w:snapToGrid w:val="0"/>
          <w:sz w:val="22"/>
          <w:szCs w:val="22"/>
        </w:rPr>
        <w:t xml:space="preserve">            </w:t>
      </w:r>
      <w:r w:rsidRPr="00400CEC">
        <w:rPr>
          <w:rFonts w:ascii="Arial" w:hAnsi="Arial" w:cs="Arial"/>
          <w:snapToGrid w:val="0"/>
          <w:sz w:val="22"/>
          <w:szCs w:val="22"/>
        </w:rPr>
        <w:t xml:space="preserve">o veřejných zakázkách (zejména § 50 odst. 2) a způsobu hodnocení (zejména </w:t>
      </w:r>
      <w:r w:rsidR="00400CEC">
        <w:rPr>
          <w:rFonts w:ascii="Arial" w:hAnsi="Arial" w:cs="Arial"/>
          <w:snapToGrid w:val="0"/>
          <w:sz w:val="22"/>
          <w:szCs w:val="22"/>
        </w:rPr>
        <w:t xml:space="preserve">  </w:t>
      </w:r>
      <w:r w:rsidRPr="00400CEC">
        <w:rPr>
          <w:rFonts w:ascii="Arial" w:hAnsi="Arial" w:cs="Arial"/>
          <w:snapToGrid w:val="0"/>
          <w:sz w:val="22"/>
          <w:szCs w:val="22"/>
        </w:rPr>
        <w:t xml:space="preserve">§ 78 odst. 3 a 6 zákona o veřejných zakázkách) v zadávací dokumentaci nebo </w:t>
      </w:r>
      <w:r w:rsidR="00400CEC">
        <w:rPr>
          <w:rFonts w:ascii="Arial" w:hAnsi="Arial" w:cs="Arial"/>
          <w:snapToGrid w:val="0"/>
          <w:sz w:val="22"/>
          <w:szCs w:val="22"/>
        </w:rPr>
        <w:t xml:space="preserve">  </w:t>
      </w:r>
      <w:r w:rsidRPr="00400CEC">
        <w:rPr>
          <w:rFonts w:ascii="Arial" w:hAnsi="Arial" w:cs="Arial"/>
          <w:snapToGrid w:val="0"/>
          <w:sz w:val="22"/>
          <w:szCs w:val="22"/>
        </w:rPr>
        <w:t xml:space="preserve">v oznámení o zakázce bude dotace krácena podle závažnosti porušení </w:t>
      </w:r>
      <w:r w:rsidR="00400CEC">
        <w:rPr>
          <w:rFonts w:ascii="Arial" w:hAnsi="Arial" w:cs="Arial"/>
          <w:snapToGrid w:val="0"/>
          <w:sz w:val="22"/>
          <w:szCs w:val="22"/>
        </w:rPr>
        <w:t xml:space="preserve">              </w:t>
      </w:r>
      <w:r w:rsidRPr="00400CEC">
        <w:rPr>
          <w:rFonts w:ascii="Arial" w:hAnsi="Arial" w:cs="Arial"/>
          <w:snapToGrid w:val="0"/>
          <w:sz w:val="22"/>
          <w:szCs w:val="22"/>
        </w:rPr>
        <w:t xml:space="preserve">o 25 - 30%, v méně závažných případech o 5 - 10% částky dotace použité na financování předmětné zakázky vztahující se k danému projektu, u níž k porušení podmínky došlo,  </w:t>
      </w:r>
    </w:p>
    <w:p w:rsidR="006F003C" w:rsidRPr="00400CEC" w:rsidRDefault="006F003C" w:rsidP="00AE1200">
      <w:pPr>
        <w:widowControl w:val="0"/>
        <w:numPr>
          <w:ilvl w:val="2"/>
          <w:numId w:val="31"/>
        </w:numPr>
        <w:spacing w:after="80"/>
        <w:ind w:right="-2"/>
        <w:jc w:val="both"/>
        <w:rPr>
          <w:rFonts w:ascii="Arial" w:hAnsi="Arial" w:cs="Arial"/>
          <w:snapToGrid w:val="0"/>
          <w:sz w:val="22"/>
          <w:szCs w:val="22"/>
        </w:rPr>
      </w:pPr>
      <w:r w:rsidRPr="00400CEC">
        <w:rPr>
          <w:rFonts w:ascii="Arial" w:hAnsi="Arial" w:cs="Arial"/>
          <w:snapToGrid w:val="0"/>
          <w:sz w:val="22"/>
          <w:szCs w:val="22"/>
        </w:rPr>
        <w:t>za použití nezákonných kvalifikačních nebo hodnotících kritérií (zejména při porušení § 50 odst. 3 a 4, § 56 odst. 7 a § 78 odst. 4 zákona o veřejných zakázkách) bude dotace krácena podle závažnosti porušení o 25 - 30%, v méně závažných případech o 5 - 10% částky dotace použité na financování předmětné zakázky vztahující se k danému projektu, u níž k porušení podmínky došlo,</w:t>
      </w:r>
    </w:p>
    <w:p w:rsidR="006F003C" w:rsidRPr="00400CEC" w:rsidRDefault="006F003C" w:rsidP="00AE1200">
      <w:pPr>
        <w:widowControl w:val="0"/>
        <w:numPr>
          <w:ilvl w:val="2"/>
          <w:numId w:val="31"/>
        </w:numPr>
        <w:spacing w:after="80"/>
        <w:ind w:right="-2"/>
        <w:jc w:val="both"/>
        <w:rPr>
          <w:rFonts w:ascii="Arial" w:hAnsi="Arial" w:cs="Arial"/>
          <w:snapToGrid w:val="0"/>
          <w:sz w:val="22"/>
          <w:szCs w:val="22"/>
        </w:rPr>
      </w:pPr>
      <w:r w:rsidRPr="00400CEC">
        <w:rPr>
          <w:rFonts w:ascii="Arial" w:hAnsi="Arial" w:cs="Arial"/>
          <w:snapToGrid w:val="0"/>
          <w:sz w:val="22"/>
          <w:szCs w:val="22"/>
        </w:rPr>
        <w:t xml:space="preserve">za použití jiných kvalifikačních a hodnotících kritérií, než byla stanovena v zadávacích podmínkách (zejména při porušení § 59 odst. 1, § 79 odst. </w:t>
      </w:r>
      <w:r w:rsidR="00400CEC">
        <w:rPr>
          <w:rFonts w:ascii="Arial" w:hAnsi="Arial" w:cs="Arial"/>
          <w:snapToGrid w:val="0"/>
          <w:sz w:val="22"/>
          <w:szCs w:val="22"/>
        </w:rPr>
        <w:t xml:space="preserve">            </w:t>
      </w:r>
      <w:r w:rsidRPr="00400CEC">
        <w:rPr>
          <w:rFonts w:ascii="Arial" w:hAnsi="Arial" w:cs="Arial"/>
          <w:snapToGrid w:val="0"/>
          <w:sz w:val="22"/>
          <w:szCs w:val="22"/>
        </w:rPr>
        <w:t xml:space="preserve">1 zákona o veřejných zakázkách), bude dotace krácena podle závažnosti porušení o 25 - 30%, v méně závažných případech o 5 - 10%  částky dotace použité na financování předmětné zakázky vztahující se k danému projektu, </w:t>
      </w:r>
      <w:r w:rsidR="00400CEC">
        <w:rPr>
          <w:rFonts w:ascii="Arial" w:hAnsi="Arial" w:cs="Arial"/>
          <w:snapToGrid w:val="0"/>
          <w:sz w:val="22"/>
          <w:szCs w:val="22"/>
        </w:rPr>
        <w:t xml:space="preserve">      </w:t>
      </w:r>
      <w:r w:rsidRPr="00400CEC">
        <w:rPr>
          <w:rFonts w:ascii="Arial" w:hAnsi="Arial" w:cs="Arial"/>
          <w:snapToGrid w:val="0"/>
          <w:sz w:val="22"/>
          <w:szCs w:val="22"/>
        </w:rPr>
        <w:t>u níž k porušení podmínky došlo, v případech, kdy existuje vědomý záměr vyloučit některé dodavatele, bude dotace krácena o sumu odpovídající částce dotace použité na financování předmětné zakázky vztahující se k danému projektu,</w:t>
      </w:r>
    </w:p>
    <w:p w:rsidR="006F003C" w:rsidRPr="00400CEC" w:rsidRDefault="006F003C" w:rsidP="00AE1200">
      <w:pPr>
        <w:widowControl w:val="0"/>
        <w:numPr>
          <w:ilvl w:val="2"/>
          <w:numId w:val="31"/>
        </w:numPr>
        <w:spacing w:after="80"/>
        <w:ind w:right="-2"/>
        <w:jc w:val="both"/>
        <w:rPr>
          <w:rFonts w:ascii="Arial" w:hAnsi="Arial" w:cs="Arial"/>
          <w:snapToGrid w:val="0"/>
          <w:sz w:val="22"/>
          <w:szCs w:val="22"/>
        </w:rPr>
      </w:pPr>
      <w:r w:rsidRPr="00400CEC">
        <w:rPr>
          <w:rFonts w:ascii="Arial" w:hAnsi="Arial" w:cs="Arial"/>
          <w:snapToGrid w:val="0"/>
          <w:sz w:val="22"/>
          <w:szCs w:val="22"/>
        </w:rPr>
        <w:t>za nedostatečnou nebo diskriminační definici předmětu zakázky (zejména porušení § 6, § 44 odst. 1 a § 44 odst. 11 zákona o veřejných zakázkách) bude dotace krácena podle závažnosti porušení 25 - 30 %, v méně závažných případech o 5 - 10%  částky dotace použité na financování předmětné zakázky vztahující se k danému projektu, u níž k porušení podmínky došlo,</w:t>
      </w:r>
    </w:p>
    <w:p w:rsidR="006F003C" w:rsidRPr="00400CEC" w:rsidRDefault="006F003C" w:rsidP="00AE1200">
      <w:pPr>
        <w:widowControl w:val="0"/>
        <w:numPr>
          <w:ilvl w:val="2"/>
          <w:numId w:val="31"/>
        </w:numPr>
        <w:spacing w:after="80"/>
        <w:ind w:right="-2"/>
        <w:jc w:val="both"/>
        <w:rPr>
          <w:rFonts w:ascii="Arial" w:hAnsi="Arial" w:cs="Arial"/>
          <w:snapToGrid w:val="0"/>
          <w:sz w:val="22"/>
          <w:szCs w:val="22"/>
        </w:rPr>
      </w:pPr>
      <w:r w:rsidRPr="00400CEC">
        <w:rPr>
          <w:rFonts w:ascii="Arial" w:hAnsi="Arial" w:cs="Arial"/>
          <w:snapToGrid w:val="0"/>
          <w:sz w:val="22"/>
          <w:szCs w:val="22"/>
        </w:rPr>
        <w:t xml:space="preserve">za vyjednávání v průběhu zadávání veřejné zakázky (zejména nedodržení </w:t>
      </w:r>
      <w:r w:rsidR="00400CEC">
        <w:rPr>
          <w:rFonts w:ascii="Arial" w:hAnsi="Arial" w:cs="Arial"/>
          <w:snapToGrid w:val="0"/>
          <w:sz w:val="22"/>
          <w:szCs w:val="22"/>
        </w:rPr>
        <w:t xml:space="preserve">     </w:t>
      </w:r>
      <w:r w:rsidRPr="00400CEC">
        <w:rPr>
          <w:rFonts w:ascii="Arial" w:hAnsi="Arial" w:cs="Arial"/>
          <w:snapToGrid w:val="0"/>
          <w:sz w:val="22"/>
          <w:szCs w:val="22"/>
        </w:rPr>
        <w:t>§ 76 odst. 1, § 82 odst. 2 a § 92 odst. 5 zákona o veřejných zakázkách) bude dotace krácena podle závažnosti porušení o 25 - 30 %, v méně závažných případech o 5 - 10%   částky dotace použité na financování předmětné zakázky vztahující se k danému projektu, u níž k porušení podmínky došlo,</w:t>
      </w:r>
    </w:p>
    <w:p w:rsidR="006F003C" w:rsidRPr="00400CEC" w:rsidRDefault="006F003C" w:rsidP="00AE1200">
      <w:pPr>
        <w:widowControl w:val="0"/>
        <w:numPr>
          <w:ilvl w:val="2"/>
          <w:numId w:val="31"/>
        </w:numPr>
        <w:spacing w:after="80"/>
        <w:ind w:right="-2"/>
        <w:jc w:val="both"/>
        <w:rPr>
          <w:rFonts w:ascii="Arial" w:hAnsi="Arial" w:cs="Arial"/>
          <w:snapToGrid w:val="0"/>
          <w:sz w:val="22"/>
          <w:szCs w:val="22"/>
        </w:rPr>
      </w:pPr>
      <w:r w:rsidRPr="00400CEC">
        <w:rPr>
          <w:rFonts w:ascii="Arial" w:hAnsi="Arial" w:cs="Arial"/>
          <w:snapToGrid w:val="0"/>
          <w:sz w:val="22"/>
          <w:szCs w:val="22"/>
        </w:rPr>
        <w:t xml:space="preserve">za jiné závažné porušení povinností při zadávání veřejných zakázek stanovených poskytovatelem dotace, které mělo či mohlo mít vliv na výběr nejvhodnější nabídky, bude dotace krácena podle závažnosti porušení </w:t>
      </w:r>
      <w:r w:rsidR="00400CEC">
        <w:rPr>
          <w:rFonts w:ascii="Arial" w:hAnsi="Arial" w:cs="Arial"/>
          <w:snapToGrid w:val="0"/>
          <w:sz w:val="22"/>
          <w:szCs w:val="22"/>
        </w:rPr>
        <w:t xml:space="preserve">              </w:t>
      </w:r>
      <w:r w:rsidRPr="00400CEC">
        <w:rPr>
          <w:rFonts w:ascii="Arial" w:hAnsi="Arial" w:cs="Arial"/>
          <w:snapToGrid w:val="0"/>
          <w:sz w:val="22"/>
          <w:szCs w:val="22"/>
        </w:rPr>
        <w:t xml:space="preserve">o 25 - 30% částky dotace použité na financování předmětné zakázky vztahující se k danému projektu, u níž k porušení podmínky došlo, </w:t>
      </w:r>
    </w:p>
    <w:p w:rsidR="006F003C" w:rsidRPr="00400CEC" w:rsidRDefault="006F003C" w:rsidP="00AE1200">
      <w:pPr>
        <w:widowControl w:val="0"/>
        <w:numPr>
          <w:ilvl w:val="2"/>
          <w:numId w:val="31"/>
        </w:numPr>
        <w:spacing w:after="80"/>
        <w:ind w:right="-2"/>
        <w:jc w:val="both"/>
        <w:rPr>
          <w:rFonts w:ascii="Arial" w:hAnsi="Arial" w:cs="Arial"/>
          <w:snapToGrid w:val="0"/>
          <w:sz w:val="22"/>
          <w:szCs w:val="22"/>
        </w:rPr>
      </w:pPr>
      <w:r w:rsidRPr="00400CEC">
        <w:rPr>
          <w:rFonts w:ascii="Arial" w:hAnsi="Arial" w:cs="Arial"/>
          <w:snapToGrid w:val="0"/>
          <w:sz w:val="22"/>
          <w:szCs w:val="22"/>
        </w:rPr>
        <w:t xml:space="preserve">u ostatních méně závažných porušení povinností při zadávání veřejných zakázek stanovených poskytovatelem dotace, bude dotace krácena podle závažnosti porušení o 2 - 10 % částky dotace použité na financování předmětné </w:t>
      </w:r>
      <w:r w:rsidRPr="00400CEC">
        <w:rPr>
          <w:rFonts w:ascii="Arial" w:hAnsi="Arial" w:cs="Arial"/>
          <w:snapToGrid w:val="0"/>
          <w:sz w:val="22"/>
          <w:szCs w:val="22"/>
        </w:rPr>
        <w:lastRenderedPageBreak/>
        <w:t xml:space="preserve">zakázky vztahující se k danému projektu, u níž k porušení podmínky došlo, </w:t>
      </w:r>
    </w:p>
    <w:p w:rsidR="006F003C" w:rsidRPr="00400CEC" w:rsidRDefault="006F003C" w:rsidP="00AE1200">
      <w:pPr>
        <w:widowControl w:val="0"/>
        <w:numPr>
          <w:ilvl w:val="2"/>
          <w:numId w:val="31"/>
        </w:numPr>
        <w:spacing w:after="80"/>
        <w:ind w:right="-2"/>
        <w:jc w:val="both"/>
        <w:rPr>
          <w:rFonts w:ascii="Arial" w:hAnsi="Arial" w:cs="Arial"/>
          <w:snapToGrid w:val="0"/>
          <w:sz w:val="22"/>
          <w:szCs w:val="22"/>
        </w:rPr>
      </w:pPr>
      <w:r w:rsidRPr="00400CEC">
        <w:rPr>
          <w:rFonts w:ascii="Arial" w:hAnsi="Arial" w:cs="Arial"/>
          <w:snapToGrid w:val="0"/>
          <w:sz w:val="22"/>
          <w:szCs w:val="22"/>
        </w:rPr>
        <w:t>za zjevná administrativní pochybení zadavatele, která neměla vliv na výběr dodavatele, nebude krácení uplatněno.</w:t>
      </w:r>
    </w:p>
    <w:p w:rsidR="006F003C" w:rsidRPr="00400CEC" w:rsidRDefault="006F003C" w:rsidP="006F003C">
      <w:pPr>
        <w:widowControl w:val="0"/>
        <w:spacing w:after="80"/>
        <w:ind w:left="357" w:right="-2"/>
        <w:jc w:val="both"/>
        <w:rPr>
          <w:rFonts w:ascii="Arial" w:hAnsi="Arial" w:cs="Arial"/>
          <w:snapToGrid w:val="0"/>
          <w:sz w:val="22"/>
          <w:szCs w:val="22"/>
        </w:rPr>
      </w:pPr>
    </w:p>
    <w:p w:rsidR="006F003C" w:rsidRPr="00400CEC" w:rsidRDefault="006F003C" w:rsidP="006F003C">
      <w:pPr>
        <w:widowControl w:val="0"/>
        <w:numPr>
          <w:ilvl w:val="1"/>
          <w:numId w:val="7"/>
        </w:numPr>
        <w:tabs>
          <w:tab w:val="left" w:pos="360"/>
        </w:tabs>
        <w:spacing w:after="80"/>
        <w:ind w:right="-2"/>
        <w:jc w:val="both"/>
        <w:rPr>
          <w:rFonts w:ascii="Arial" w:hAnsi="Arial" w:cs="Arial"/>
          <w:snapToGrid w:val="0"/>
          <w:sz w:val="22"/>
          <w:szCs w:val="22"/>
        </w:rPr>
      </w:pPr>
      <w:r w:rsidRPr="00400CEC">
        <w:rPr>
          <w:rFonts w:ascii="Arial" w:hAnsi="Arial" w:cs="Arial"/>
          <w:snapToGrid w:val="0"/>
          <w:sz w:val="22"/>
          <w:szCs w:val="22"/>
        </w:rPr>
        <w:t>v části III Podmínek, na které je poskytnutí dotace vázáno, v bodu 2 u zakázek, které nespadají do režimu zákona o veřejných zakázkách, bude rozhodnuto o krácení schválené výše dotace v závislosti na způsobu porušení Závazných postupů takto:</w:t>
      </w:r>
    </w:p>
    <w:p w:rsidR="006F003C" w:rsidRPr="00400CEC" w:rsidRDefault="006F003C" w:rsidP="00566CCF">
      <w:pPr>
        <w:widowControl w:val="0"/>
        <w:numPr>
          <w:ilvl w:val="2"/>
          <w:numId w:val="45"/>
        </w:numPr>
        <w:spacing w:after="80"/>
        <w:ind w:right="-2"/>
        <w:jc w:val="both"/>
        <w:rPr>
          <w:rFonts w:ascii="Arial" w:hAnsi="Arial" w:cs="Arial"/>
          <w:snapToGrid w:val="0"/>
          <w:sz w:val="22"/>
          <w:szCs w:val="22"/>
        </w:rPr>
      </w:pPr>
      <w:r w:rsidRPr="00400CEC">
        <w:rPr>
          <w:rFonts w:ascii="Arial" w:hAnsi="Arial" w:cs="Arial"/>
          <w:snapToGrid w:val="0"/>
          <w:sz w:val="22"/>
          <w:szCs w:val="22"/>
        </w:rPr>
        <w:t>za neoprávněné rozdělení předmětu zakázky a následný postup podle pravidel pro zakázky nižší kategorie, bude dotace krácena o 25 - 40 % částky dotace použité na financování předmětné zakázky vztahující se k danému projektu, u níž k porušení podmínky došlo,</w:t>
      </w:r>
    </w:p>
    <w:p w:rsidR="006F003C" w:rsidRPr="00400CEC" w:rsidRDefault="002A7D26" w:rsidP="00566CCF">
      <w:pPr>
        <w:widowControl w:val="0"/>
        <w:numPr>
          <w:ilvl w:val="2"/>
          <w:numId w:val="45"/>
        </w:numPr>
        <w:spacing w:after="80"/>
        <w:ind w:right="-2"/>
        <w:jc w:val="both"/>
        <w:rPr>
          <w:rFonts w:ascii="Arial" w:hAnsi="Arial" w:cs="Arial"/>
          <w:snapToGrid w:val="0"/>
          <w:sz w:val="22"/>
          <w:szCs w:val="22"/>
        </w:rPr>
      </w:pPr>
      <w:r w:rsidRPr="00400CEC">
        <w:rPr>
          <w:rFonts w:ascii="Arial" w:hAnsi="Arial" w:cs="Arial"/>
          <w:snapToGrid w:val="0"/>
          <w:sz w:val="22"/>
          <w:szCs w:val="22"/>
        </w:rPr>
        <w:t xml:space="preserve"> </w:t>
      </w:r>
      <w:r w:rsidR="006F003C" w:rsidRPr="00400CEC">
        <w:rPr>
          <w:rFonts w:ascii="Arial" w:hAnsi="Arial" w:cs="Arial"/>
          <w:snapToGrid w:val="0"/>
          <w:sz w:val="22"/>
          <w:szCs w:val="22"/>
        </w:rPr>
        <w:t>za nedodržení odpovídajícího způsobu zahájení výběrového řízení bude dotace krácena o 25 - 100 % částky dotace použité na financování předmětné zakázky vztahující se k danému projektu, u níž k porušení podmínky došlo. Pokud i přes nedodržení způsobu zahájení výběrového řízení byla umožněna účast dodavatelů ve výběrovém řízení, bude dotace krácena o 25 - 40 % částky dotace použité na financování předmětné zakázky vztahující se k danému projektu, u níž k porušení podmínky došlo,</w:t>
      </w:r>
    </w:p>
    <w:p w:rsidR="006F003C" w:rsidRPr="00400CEC" w:rsidRDefault="006F003C" w:rsidP="00566CCF">
      <w:pPr>
        <w:widowControl w:val="0"/>
        <w:numPr>
          <w:ilvl w:val="2"/>
          <w:numId w:val="45"/>
        </w:numPr>
        <w:spacing w:after="80"/>
        <w:ind w:right="-2"/>
        <w:jc w:val="both"/>
        <w:rPr>
          <w:rFonts w:ascii="Arial" w:hAnsi="Arial" w:cs="Arial"/>
          <w:snapToGrid w:val="0"/>
          <w:sz w:val="22"/>
          <w:szCs w:val="22"/>
        </w:rPr>
      </w:pPr>
      <w:r w:rsidRPr="00400CEC">
        <w:rPr>
          <w:rFonts w:ascii="Arial" w:hAnsi="Arial" w:cs="Arial"/>
          <w:snapToGrid w:val="0"/>
          <w:sz w:val="22"/>
          <w:szCs w:val="22"/>
        </w:rPr>
        <w:t>za porušení povinnosti stanovit předmět zakázky nediskriminačním způsobem bude dotace krácena o 5 - 25 % částky dotace použité na financování předmětné zakázky</w:t>
      </w:r>
      <w:r w:rsidRPr="00400CEC" w:rsidDel="00321758">
        <w:rPr>
          <w:rFonts w:ascii="Arial" w:hAnsi="Arial" w:cs="Arial"/>
          <w:snapToGrid w:val="0"/>
          <w:sz w:val="22"/>
          <w:szCs w:val="22"/>
        </w:rPr>
        <w:t xml:space="preserve"> </w:t>
      </w:r>
      <w:r w:rsidRPr="00400CEC">
        <w:rPr>
          <w:rFonts w:ascii="Arial" w:hAnsi="Arial" w:cs="Arial"/>
          <w:snapToGrid w:val="0"/>
          <w:sz w:val="22"/>
          <w:szCs w:val="22"/>
        </w:rPr>
        <w:t>vztahující se k danému projektu, u níž k porušení podmínky došlo,</w:t>
      </w:r>
    </w:p>
    <w:p w:rsidR="006F003C" w:rsidRPr="00400CEC" w:rsidRDefault="003A3258" w:rsidP="00566CCF">
      <w:pPr>
        <w:widowControl w:val="0"/>
        <w:numPr>
          <w:ilvl w:val="2"/>
          <w:numId w:val="45"/>
        </w:numPr>
        <w:spacing w:after="80"/>
        <w:ind w:right="-2"/>
        <w:jc w:val="both"/>
        <w:rPr>
          <w:rFonts w:ascii="Arial" w:hAnsi="Arial" w:cs="Arial"/>
          <w:snapToGrid w:val="0"/>
          <w:sz w:val="22"/>
          <w:szCs w:val="22"/>
        </w:rPr>
      </w:pPr>
      <w:r w:rsidRPr="00400CEC">
        <w:rPr>
          <w:rFonts w:ascii="Arial" w:hAnsi="Arial" w:cs="Arial"/>
          <w:snapToGrid w:val="0"/>
          <w:sz w:val="22"/>
          <w:szCs w:val="22"/>
        </w:rPr>
        <w:t xml:space="preserve"> </w:t>
      </w:r>
      <w:r w:rsidR="006F003C" w:rsidRPr="00400CEC">
        <w:rPr>
          <w:rFonts w:ascii="Arial" w:hAnsi="Arial" w:cs="Arial"/>
          <w:snapToGrid w:val="0"/>
          <w:sz w:val="22"/>
          <w:szCs w:val="22"/>
        </w:rPr>
        <w:t xml:space="preserve">za nedodržení požadavků na obsah oznámení o zahájení výběrového řízení či výzvy k podání nabídek bude dotace krácena o 5 - 25 % částky dotace použité na financování předmětné zakázky vztahující se k danému projektu, </w:t>
      </w:r>
      <w:r w:rsidR="00400CEC">
        <w:rPr>
          <w:rFonts w:ascii="Arial" w:hAnsi="Arial" w:cs="Arial"/>
          <w:snapToGrid w:val="0"/>
          <w:sz w:val="22"/>
          <w:szCs w:val="22"/>
        </w:rPr>
        <w:t xml:space="preserve">     </w:t>
      </w:r>
      <w:r w:rsidR="006F003C" w:rsidRPr="00400CEC">
        <w:rPr>
          <w:rFonts w:ascii="Arial" w:hAnsi="Arial" w:cs="Arial"/>
          <w:snapToGrid w:val="0"/>
          <w:sz w:val="22"/>
          <w:szCs w:val="22"/>
        </w:rPr>
        <w:t>u níž k porušení podmínky došlo,</w:t>
      </w:r>
    </w:p>
    <w:p w:rsidR="006F003C" w:rsidRPr="00400CEC" w:rsidRDefault="006F003C" w:rsidP="00566CCF">
      <w:pPr>
        <w:widowControl w:val="0"/>
        <w:numPr>
          <w:ilvl w:val="2"/>
          <w:numId w:val="45"/>
        </w:numPr>
        <w:spacing w:after="80"/>
        <w:ind w:right="-2"/>
        <w:jc w:val="both"/>
        <w:rPr>
          <w:rFonts w:ascii="Arial" w:hAnsi="Arial" w:cs="Arial"/>
          <w:snapToGrid w:val="0"/>
          <w:sz w:val="22"/>
          <w:szCs w:val="22"/>
        </w:rPr>
      </w:pPr>
      <w:r w:rsidRPr="00400CEC">
        <w:rPr>
          <w:rFonts w:ascii="Arial" w:hAnsi="Arial" w:cs="Arial"/>
          <w:snapToGrid w:val="0"/>
          <w:sz w:val="22"/>
          <w:szCs w:val="22"/>
        </w:rPr>
        <w:t>za nedodržení povinné minimální lhůty pro podání nabídek, bude dotace krácena o 5 - 20 % částky dotace použité na financování předmětné zakázky</w:t>
      </w:r>
      <w:r w:rsidRPr="00400CEC" w:rsidDel="00321758">
        <w:rPr>
          <w:rFonts w:ascii="Arial" w:hAnsi="Arial" w:cs="Arial"/>
          <w:snapToGrid w:val="0"/>
          <w:sz w:val="22"/>
          <w:szCs w:val="22"/>
        </w:rPr>
        <w:t xml:space="preserve"> </w:t>
      </w:r>
      <w:r w:rsidRPr="00400CEC">
        <w:rPr>
          <w:rFonts w:ascii="Arial" w:hAnsi="Arial" w:cs="Arial"/>
          <w:snapToGrid w:val="0"/>
          <w:sz w:val="22"/>
          <w:szCs w:val="22"/>
        </w:rPr>
        <w:t>vztahující se k danému projektu, u níž k porušení podmínky došlo,</w:t>
      </w:r>
    </w:p>
    <w:p w:rsidR="003A3258" w:rsidRPr="00400CEC" w:rsidRDefault="003A3258" w:rsidP="00566CCF">
      <w:pPr>
        <w:widowControl w:val="0"/>
        <w:numPr>
          <w:ilvl w:val="2"/>
          <w:numId w:val="45"/>
        </w:numPr>
        <w:spacing w:after="80"/>
        <w:ind w:right="-2"/>
        <w:jc w:val="both"/>
        <w:rPr>
          <w:rFonts w:ascii="Arial" w:hAnsi="Arial" w:cs="Arial"/>
          <w:snapToGrid w:val="0"/>
          <w:sz w:val="22"/>
          <w:szCs w:val="22"/>
        </w:rPr>
      </w:pPr>
      <w:r w:rsidRPr="00400CEC">
        <w:rPr>
          <w:rFonts w:ascii="Arial" w:hAnsi="Arial" w:cs="Arial"/>
          <w:snapToGrid w:val="0"/>
          <w:sz w:val="22"/>
          <w:szCs w:val="22"/>
        </w:rPr>
        <w:t xml:space="preserve"> </w:t>
      </w:r>
      <w:r w:rsidR="006F003C" w:rsidRPr="00400CEC">
        <w:rPr>
          <w:rFonts w:ascii="Arial" w:hAnsi="Arial" w:cs="Arial"/>
          <w:snapToGrid w:val="0"/>
          <w:sz w:val="22"/>
          <w:szCs w:val="22"/>
        </w:rPr>
        <w:t>za nedodržení postupu pro posouzení a/nebo hodnocení nabídek, bude dotace krácena o 10 - 25 % částky dotace použité na financování předmětné zakázky</w:t>
      </w:r>
      <w:r w:rsidR="006F003C" w:rsidRPr="00400CEC" w:rsidDel="00321758">
        <w:rPr>
          <w:rFonts w:ascii="Arial" w:hAnsi="Arial" w:cs="Arial"/>
          <w:snapToGrid w:val="0"/>
          <w:sz w:val="22"/>
          <w:szCs w:val="22"/>
        </w:rPr>
        <w:t xml:space="preserve"> </w:t>
      </w:r>
      <w:r w:rsidR="006F003C" w:rsidRPr="00400CEC">
        <w:rPr>
          <w:rFonts w:ascii="Arial" w:hAnsi="Arial" w:cs="Arial"/>
          <w:snapToGrid w:val="0"/>
          <w:sz w:val="22"/>
          <w:szCs w:val="22"/>
        </w:rPr>
        <w:t>vztahující se k danému projektu, u níž k porušení podmínky došlo,</w:t>
      </w:r>
    </w:p>
    <w:p w:rsidR="003A3258" w:rsidRPr="00400CEC" w:rsidRDefault="006F003C" w:rsidP="00566CCF">
      <w:pPr>
        <w:widowControl w:val="0"/>
        <w:numPr>
          <w:ilvl w:val="2"/>
          <w:numId w:val="45"/>
        </w:numPr>
        <w:spacing w:after="80"/>
        <w:ind w:right="-2"/>
        <w:jc w:val="both"/>
        <w:rPr>
          <w:rFonts w:ascii="Arial" w:hAnsi="Arial" w:cs="Arial"/>
          <w:snapToGrid w:val="0"/>
          <w:sz w:val="22"/>
          <w:szCs w:val="22"/>
        </w:rPr>
      </w:pPr>
      <w:r w:rsidRPr="00400CEC">
        <w:rPr>
          <w:rFonts w:ascii="Arial" w:hAnsi="Arial" w:cs="Arial"/>
          <w:snapToGrid w:val="0"/>
          <w:sz w:val="22"/>
          <w:szCs w:val="22"/>
        </w:rPr>
        <w:t>za použití kvalifikačních kritérií, neodpovídajících rozsahu a složitosti předmětu zakázky, a pokud základním hodnotícím kritériem je ekonomická výhodnost nabídky, použitím dílčích hodnotících kritérií nevyjadřujících vztah užitné hodnoty a ceny předmětu plnění, bude dotace krácena o 5 – 25 % částky dotace použité na financování předmětné zakázky</w:t>
      </w:r>
      <w:r w:rsidRPr="00400CEC" w:rsidDel="00321758">
        <w:rPr>
          <w:rFonts w:ascii="Arial" w:hAnsi="Arial" w:cs="Arial"/>
          <w:snapToGrid w:val="0"/>
          <w:sz w:val="22"/>
          <w:szCs w:val="22"/>
        </w:rPr>
        <w:t xml:space="preserve"> </w:t>
      </w:r>
      <w:r w:rsidRPr="00400CEC">
        <w:rPr>
          <w:rFonts w:ascii="Arial" w:hAnsi="Arial" w:cs="Arial"/>
          <w:snapToGrid w:val="0"/>
          <w:sz w:val="22"/>
          <w:szCs w:val="22"/>
        </w:rPr>
        <w:t xml:space="preserve">vztahující se k danému projektu, u níž k porušení podmínky došlo, </w:t>
      </w:r>
    </w:p>
    <w:p w:rsidR="003A3258" w:rsidRPr="00400CEC" w:rsidRDefault="003A3258" w:rsidP="00566CCF">
      <w:pPr>
        <w:widowControl w:val="0"/>
        <w:numPr>
          <w:ilvl w:val="2"/>
          <w:numId w:val="45"/>
        </w:numPr>
        <w:spacing w:after="80"/>
        <w:ind w:right="-2"/>
        <w:jc w:val="both"/>
        <w:rPr>
          <w:rFonts w:ascii="Arial" w:hAnsi="Arial" w:cs="Arial"/>
          <w:snapToGrid w:val="0"/>
          <w:sz w:val="22"/>
          <w:szCs w:val="22"/>
        </w:rPr>
      </w:pPr>
      <w:r w:rsidRPr="00400CEC">
        <w:rPr>
          <w:rFonts w:ascii="Arial" w:hAnsi="Arial" w:cs="Arial"/>
          <w:snapToGrid w:val="0"/>
          <w:sz w:val="22"/>
          <w:szCs w:val="22"/>
        </w:rPr>
        <w:t xml:space="preserve"> </w:t>
      </w:r>
      <w:r w:rsidR="006F003C" w:rsidRPr="00400CEC">
        <w:rPr>
          <w:rFonts w:ascii="Arial" w:hAnsi="Arial" w:cs="Arial"/>
          <w:snapToGrid w:val="0"/>
          <w:sz w:val="22"/>
          <w:szCs w:val="22"/>
        </w:rPr>
        <w:t>za použití jiných hodnotících kritérií než byla uvedená v zadávacích podmínkách, bude dotace krácena o 10 – 25 % částky dotace použité na financování předmětné zakázky</w:t>
      </w:r>
      <w:r w:rsidR="006F003C" w:rsidRPr="00400CEC" w:rsidDel="00321758">
        <w:rPr>
          <w:rFonts w:ascii="Arial" w:hAnsi="Arial" w:cs="Arial"/>
          <w:snapToGrid w:val="0"/>
          <w:sz w:val="22"/>
          <w:szCs w:val="22"/>
        </w:rPr>
        <w:t xml:space="preserve"> </w:t>
      </w:r>
      <w:r w:rsidR="006F003C" w:rsidRPr="00400CEC">
        <w:rPr>
          <w:rFonts w:ascii="Arial" w:hAnsi="Arial" w:cs="Arial"/>
          <w:snapToGrid w:val="0"/>
          <w:sz w:val="22"/>
          <w:szCs w:val="22"/>
        </w:rPr>
        <w:t>vztahující se k danému projektu, u níž k porušení podmínky došlo,</w:t>
      </w:r>
    </w:p>
    <w:p w:rsidR="003A3258" w:rsidRPr="00400CEC" w:rsidRDefault="006F003C" w:rsidP="00566CCF">
      <w:pPr>
        <w:widowControl w:val="0"/>
        <w:numPr>
          <w:ilvl w:val="2"/>
          <w:numId w:val="45"/>
        </w:numPr>
        <w:spacing w:after="80"/>
        <w:ind w:right="-2"/>
        <w:jc w:val="both"/>
        <w:rPr>
          <w:rFonts w:ascii="Arial" w:hAnsi="Arial" w:cs="Arial"/>
          <w:snapToGrid w:val="0"/>
          <w:sz w:val="22"/>
          <w:szCs w:val="22"/>
        </w:rPr>
      </w:pPr>
      <w:r w:rsidRPr="00400CEC">
        <w:rPr>
          <w:rFonts w:ascii="Arial" w:hAnsi="Arial" w:cs="Arial"/>
          <w:snapToGrid w:val="0"/>
          <w:sz w:val="22"/>
          <w:szCs w:val="22"/>
        </w:rPr>
        <w:t>za zadání dodatečné zakázky (tzv. vícepráce) přidělené bez příslušného výběrového řízení při neexistenci okolností, které by to odůvodňovaly, bude dotace krácena o 25 - 40% částky dotace použité na financování předmětné zakázky</w:t>
      </w:r>
      <w:r w:rsidRPr="00400CEC" w:rsidDel="00F123A2">
        <w:rPr>
          <w:rFonts w:ascii="Arial" w:hAnsi="Arial" w:cs="Arial"/>
          <w:snapToGrid w:val="0"/>
          <w:sz w:val="22"/>
          <w:szCs w:val="22"/>
        </w:rPr>
        <w:t xml:space="preserve"> </w:t>
      </w:r>
      <w:r w:rsidRPr="00400CEC">
        <w:rPr>
          <w:rFonts w:ascii="Arial" w:hAnsi="Arial" w:cs="Arial"/>
          <w:snapToGrid w:val="0"/>
          <w:sz w:val="22"/>
          <w:szCs w:val="22"/>
        </w:rPr>
        <w:t>(vícepráce) vztahující se k danému projektu, u níž k porušení podmínky došlo,</w:t>
      </w:r>
    </w:p>
    <w:p w:rsidR="003A3258" w:rsidRPr="00400CEC" w:rsidRDefault="006F003C" w:rsidP="00566CCF">
      <w:pPr>
        <w:widowControl w:val="0"/>
        <w:numPr>
          <w:ilvl w:val="2"/>
          <w:numId w:val="45"/>
        </w:numPr>
        <w:tabs>
          <w:tab w:val="left" w:pos="1418"/>
        </w:tabs>
        <w:spacing w:after="80"/>
        <w:ind w:right="-2"/>
        <w:jc w:val="both"/>
        <w:rPr>
          <w:rFonts w:ascii="Arial" w:hAnsi="Arial" w:cs="Arial"/>
          <w:snapToGrid w:val="0"/>
          <w:sz w:val="22"/>
          <w:szCs w:val="22"/>
        </w:rPr>
      </w:pPr>
      <w:r w:rsidRPr="00400CEC">
        <w:rPr>
          <w:rFonts w:ascii="Arial" w:hAnsi="Arial" w:cs="Arial"/>
          <w:snapToGrid w:val="0"/>
          <w:sz w:val="22"/>
          <w:szCs w:val="22"/>
        </w:rPr>
        <w:lastRenderedPageBreak/>
        <w:t>za porušení zásady rovného zacházení nebo zákazu diskriminace bude dotace krácena o 5 - 20 % částky dotace použité na financování předmětné zakázky</w:t>
      </w:r>
      <w:r w:rsidRPr="00400CEC" w:rsidDel="00F123A2">
        <w:rPr>
          <w:rFonts w:ascii="Arial" w:hAnsi="Arial" w:cs="Arial"/>
          <w:snapToGrid w:val="0"/>
          <w:sz w:val="22"/>
          <w:szCs w:val="22"/>
        </w:rPr>
        <w:t xml:space="preserve"> </w:t>
      </w:r>
      <w:r w:rsidRPr="00400CEC">
        <w:rPr>
          <w:rFonts w:ascii="Arial" w:hAnsi="Arial" w:cs="Arial"/>
          <w:snapToGrid w:val="0"/>
          <w:sz w:val="22"/>
          <w:szCs w:val="22"/>
        </w:rPr>
        <w:t>vztahující se k danému projektu, u níž k porušení podmínky došlo,</w:t>
      </w:r>
    </w:p>
    <w:p w:rsidR="003A3258" w:rsidRPr="00400CEC" w:rsidRDefault="003A3258" w:rsidP="00AE1200">
      <w:pPr>
        <w:widowControl w:val="0"/>
        <w:numPr>
          <w:ilvl w:val="2"/>
          <w:numId w:val="45"/>
        </w:numPr>
        <w:tabs>
          <w:tab w:val="left" w:pos="1418"/>
        </w:tabs>
        <w:spacing w:after="80"/>
        <w:ind w:right="-2"/>
        <w:jc w:val="both"/>
        <w:rPr>
          <w:rFonts w:ascii="Arial" w:hAnsi="Arial" w:cs="Arial"/>
          <w:snapToGrid w:val="0"/>
          <w:sz w:val="22"/>
          <w:szCs w:val="22"/>
        </w:rPr>
      </w:pPr>
      <w:r w:rsidRPr="00400CEC">
        <w:rPr>
          <w:rFonts w:ascii="Arial" w:hAnsi="Arial" w:cs="Arial"/>
          <w:snapToGrid w:val="0"/>
          <w:sz w:val="22"/>
          <w:szCs w:val="22"/>
        </w:rPr>
        <w:t xml:space="preserve"> </w:t>
      </w:r>
      <w:r w:rsidR="006F003C" w:rsidRPr="00400CEC">
        <w:rPr>
          <w:rFonts w:ascii="Arial" w:hAnsi="Arial" w:cs="Arial"/>
          <w:snapToGrid w:val="0"/>
          <w:sz w:val="22"/>
          <w:szCs w:val="22"/>
        </w:rPr>
        <w:t xml:space="preserve">za porušení povinnosti zrušit výběrové řízení a uzavření smlouvy s uchazečem, který měl být při dodržení zadávacích podmínek vyloučen </w:t>
      </w:r>
      <w:r w:rsidR="00400CEC">
        <w:rPr>
          <w:rFonts w:ascii="Arial" w:hAnsi="Arial" w:cs="Arial"/>
          <w:snapToGrid w:val="0"/>
          <w:sz w:val="22"/>
          <w:szCs w:val="22"/>
        </w:rPr>
        <w:t xml:space="preserve">            </w:t>
      </w:r>
      <w:r w:rsidR="006F003C" w:rsidRPr="00400CEC">
        <w:rPr>
          <w:rFonts w:ascii="Arial" w:hAnsi="Arial" w:cs="Arial"/>
          <w:snapToGrid w:val="0"/>
          <w:sz w:val="22"/>
          <w:szCs w:val="22"/>
        </w:rPr>
        <w:t>z výběrového řízení, bude dotace krácena podle závažnosti porušení o 25 - 40% částky dotace použité na financování předmětné zakázky</w:t>
      </w:r>
      <w:r w:rsidR="006F003C" w:rsidRPr="00400CEC" w:rsidDel="00F123A2">
        <w:rPr>
          <w:rFonts w:ascii="Arial" w:hAnsi="Arial" w:cs="Arial"/>
          <w:snapToGrid w:val="0"/>
          <w:sz w:val="22"/>
          <w:szCs w:val="22"/>
        </w:rPr>
        <w:t xml:space="preserve"> </w:t>
      </w:r>
      <w:r w:rsidR="006F003C" w:rsidRPr="00400CEC">
        <w:rPr>
          <w:rFonts w:ascii="Arial" w:hAnsi="Arial" w:cs="Arial"/>
          <w:snapToGrid w:val="0"/>
          <w:sz w:val="22"/>
          <w:szCs w:val="22"/>
        </w:rPr>
        <w:t xml:space="preserve">vztahující se </w:t>
      </w:r>
      <w:r w:rsidR="00400CEC">
        <w:rPr>
          <w:rFonts w:ascii="Arial" w:hAnsi="Arial" w:cs="Arial"/>
          <w:snapToGrid w:val="0"/>
          <w:sz w:val="22"/>
          <w:szCs w:val="22"/>
        </w:rPr>
        <w:t xml:space="preserve">               </w:t>
      </w:r>
      <w:r w:rsidR="006F003C" w:rsidRPr="00400CEC">
        <w:rPr>
          <w:rFonts w:ascii="Arial" w:hAnsi="Arial" w:cs="Arial"/>
          <w:snapToGrid w:val="0"/>
          <w:sz w:val="22"/>
          <w:szCs w:val="22"/>
        </w:rPr>
        <w:t>k danému projektu, u níž k porušení podmínky došlo,</w:t>
      </w:r>
    </w:p>
    <w:p w:rsidR="003A3258" w:rsidRPr="00400CEC" w:rsidRDefault="003A3258" w:rsidP="00AE1200">
      <w:pPr>
        <w:widowControl w:val="0"/>
        <w:numPr>
          <w:ilvl w:val="2"/>
          <w:numId w:val="45"/>
        </w:numPr>
        <w:tabs>
          <w:tab w:val="left" w:pos="1418"/>
        </w:tabs>
        <w:spacing w:after="80"/>
        <w:ind w:right="-2"/>
        <w:jc w:val="both"/>
        <w:rPr>
          <w:rFonts w:ascii="Arial" w:hAnsi="Arial" w:cs="Arial"/>
          <w:snapToGrid w:val="0"/>
          <w:sz w:val="22"/>
          <w:szCs w:val="22"/>
        </w:rPr>
      </w:pPr>
      <w:r w:rsidRPr="00400CEC">
        <w:rPr>
          <w:rFonts w:ascii="Arial" w:hAnsi="Arial" w:cs="Arial"/>
          <w:snapToGrid w:val="0"/>
          <w:sz w:val="22"/>
          <w:szCs w:val="22"/>
        </w:rPr>
        <w:t xml:space="preserve"> </w:t>
      </w:r>
      <w:r w:rsidR="006F003C" w:rsidRPr="00400CEC">
        <w:rPr>
          <w:rFonts w:ascii="Arial" w:hAnsi="Arial" w:cs="Arial"/>
          <w:snapToGrid w:val="0"/>
          <w:sz w:val="22"/>
          <w:szCs w:val="22"/>
        </w:rPr>
        <w:t>za porušení povinností při uzavírání smlouvy s dodavatelem, či nedodržení požadavků na obsah smlouvy bude dotace krácena o 5 - 25% částky dotace použité na financování předmětné zakázky</w:t>
      </w:r>
      <w:r w:rsidR="006F003C" w:rsidRPr="00400CEC" w:rsidDel="00F123A2">
        <w:rPr>
          <w:rFonts w:ascii="Arial" w:hAnsi="Arial" w:cs="Arial"/>
          <w:snapToGrid w:val="0"/>
          <w:sz w:val="22"/>
          <w:szCs w:val="22"/>
        </w:rPr>
        <w:t xml:space="preserve"> </w:t>
      </w:r>
      <w:r w:rsidR="006F003C" w:rsidRPr="00400CEC">
        <w:rPr>
          <w:rFonts w:ascii="Arial" w:hAnsi="Arial" w:cs="Arial"/>
          <w:snapToGrid w:val="0"/>
          <w:sz w:val="22"/>
          <w:szCs w:val="22"/>
        </w:rPr>
        <w:t xml:space="preserve">vztahující se </w:t>
      </w:r>
      <w:r w:rsidR="00400CEC">
        <w:rPr>
          <w:rFonts w:ascii="Arial" w:hAnsi="Arial" w:cs="Arial"/>
          <w:snapToGrid w:val="0"/>
          <w:sz w:val="22"/>
          <w:szCs w:val="22"/>
        </w:rPr>
        <w:t xml:space="preserve">               </w:t>
      </w:r>
      <w:r w:rsidR="006F003C" w:rsidRPr="00400CEC">
        <w:rPr>
          <w:rFonts w:ascii="Arial" w:hAnsi="Arial" w:cs="Arial"/>
          <w:snapToGrid w:val="0"/>
          <w:sz w:val="22"/>
          <w:szCs w:val="22"/>
        </w:rPr>
        <w:t>k danému projektu, u níž k porušení podmínky došlo,</w:t>
      </w:r>
    </w:p>
    <w:p w:rsidR="003A3258" w:rsidRPr="00400CEC" w:rsidRDefault="003A3258" w:rsidP="00AE1200">
      <w:pPr>
        <w:widowControl w:val="0"/>
        <w:numPr>
          <w:ilvl w:val="2"/>
          <w:numId w:val="45"/>
        </w:numPr>
        <w:tabs>
          <w:tab w:val="left" w:pos="1418"/>
        </w:tabs>
        <w:spacing w:after="80"/>
        <w:ind w:right="-2"/>
        <w:jc w:val="both"/>
        <w:rPr>
          <w:rFonts w:ascii="Arial" w:hAnsi="Arial" w:cs="Arial"/>
          <w:snapToGrid w:val="0"/>
          <w:sz w:val="22"/>
          <w:szCs w:val="22"/>
        </w:rPr>
      </w:pPr>
      <w:r w:rsidRPr="00400CEC">
        <w:rPr>
          <w:rFonts w:ascii="Arial" w:hAnsi="Arial" w:cs="Arial"/>
          <w:snapToGrid w:val="0"/>
          <w:sz w:val="22"/>
          <w:szCs w:val="22"/>
        </w:rPr>
        <w:t xml:space="preserve"> </w:t>
      </w:r>
      <w:r w:rsidR="006F003C" w:rsidRPr="00400CEC">
        <w:rPr>
          <w:rFonts w:ascii="Arial" w:hAnsi="Arial" w:cs="Arial"/>
          <w:snapToGrid w:val="0"/>
          <w:sz w:val="22"/>
          <w:szCs w:val="22"/>
        </w:rPr>
        <w:t xml:space="preserve">za porušení povinnosti uchovat dokumentaci o výběrovém řízení </w:t>
      </w:r>
      <w:r w:rsidR="00400CEC">
        <w:rPr>
          <w:rFonts w:ascii="Arial" w:hAnsi="Arial" w:cs="Arial"/>
          <w:snapToGrid w:val="0"/>
          <w:sz w:val="22"/>
          <w:szCs w:val="22"/>
        </w:rPr>
        <w:t xml:space="preserve">         </w:t>
      </w:r>
      <w:r w:rsidR="006F003C" w:rsidRPr="00400CEC">
        <w:rPr>
          <w:rFonts w:ascii="Arial" w:hAnsi="Arial" w:cs="Arial"/>
          <w:snapToGrid w:val="0"/>
          <w:sz w:val="22"/>
          <w:szCs w:val="22"/>
        </w:rPr>
        <w:t xml:space="preserve">a záznamy o elektronických úkonech souvisejících s výběrem dodavatele v minimálním povinném rozsahu bude dotace krácena o 5 - 20 % částky dotace použité na financování předmětné zakázky vztahující se k danému projektu, </w:t>
      </w:r>
      <w:r w:rsidR="00400CEC">
        <w:rPr>
          <w:rFonts w:ascii="Arial" w:hAnsi="Arial" w:cs="Arial"/>
          <w:snapToGrid w:val="0"/>
          <w:sz w:val="22"/>
          <w:szCs w:val="22"/>
        </w:rPr>
        <w:t xml:space="preserve">      </w:t>
      </w:r>
      <w:r w:rsidR="006F003C" w:rsidRPr="00400CEC">
        <w:rPr>
          <w:rFonts w:ascii="Arial" w:hAnsi="Arial" w:cs="Arial"/>
          <w:snapToGrid w:val="0"/>
          <w:sz w:val="22"/>
          <w:szCs w:val="22"/>
        </w:rPr>
        <w:t>u níž k porušení podmínky došlo,</w:t>
      </w:r>
    </w:p>
    <w:p w:rsidR="003A3258" w:rsidRPr="00400CEC" w:rsidRDefault="006F003C" w:rsidP="00AE1200">
      <w:pPr>
        <w:widowControl w:val="0"/>
        <w:numPr>
          <w:ilvl w:val="2"/>
          <w:numId w:val="45"/>
        </w:numPr>
        <w:tabs>
          <w:tab w:val="left" w:pos="1418"/>
        </w:tabs>
        <w:spacing w:after="80"/>
        <w:ind w:right="-2"/>
        <w:jc w:val="both"/>
        <w:rPr>
          <w:rFonts w:ascii="Arial" w:hAnsi="Arial" w:cs="Arial"/>
          <w:snapToGrid w:val="0"/>
          <w:sz w:val="22"/>
          <w:szCs w:val="22"/>
        </w:rPr>
      </w:pPr>
      <w:r w:rsidRPr="00400CEC">
        <w:rPr>
          <w:rFonts w:ascii="Arial" w:hAnsi="Arial" w:cs="Arial"/>
          <w:snapToGrid w:val="0"/>
          <w:sz w:val="22"/>
          <w:szCs w:val="22"/>
        </w:rPr>
        <w:t xml:space="preserve">za jiné závažné porušení povinností při zadávání veřejných zakázek, stanovených poskytovatelem dotace, které mělo či mohlo mít vliv na výběr nejvhodnější nabídky, bude dotace krácena podle závažnosti porušení </w:t>
      </w:r>
      <w:r w:rsidR="00400CEC">
        <w:rPr>
          <w:rFonts w:ascii="Arial" w:hAnsi="Arial" w:cs="Arial"/>
          <w:snapToGrid w:val="0"/>
          <w:sz w:val="22"/>
          <w:szCs w:val="22"/>
        </w:rPr>
        <w:t xml:space="preserve">              </w:t>
      </w:r>
      <w:r w:rsidRPr="00400CEC">
        <w:rPr>
          <w:rFonts w:ascii="Arial" w:hAnsi="Arial" w:cs="Arial"/>
          <w:snapToGrid w:val="0"/>
          <w:sz w:val="22"/>
          <w:szCs w:val="22"/>
        </w:rPr>
        <w:t>o 5 – 25 % částky dotace použité na financování předmětné zakázky</w:t>
      </w:r>
      <w:r w:rsidRPr="00400CEC" w:rsidDel="00F123A2">
        <w:rPr>
          <w:rFonts w:ascii="Arial" w:hAnsi="Arial" w:cs="Arial"/>
          <w:snapToGrid w:val="0"/>
          <w:sz w:val="22"/>
          <w:szCs w:val="22"/>
        </w:rPr>
        <w:t xml:space="preserve"> </w:t>
      </w:r>
      <w:r w:rsidRPr="00400CEC">
        <w:rPr>
          <w:rFonts w:ascii="Arial" w:hAnsi="Arial" w:cs="Arial"/>
          <w:snapToGrid w:val="0"/>
          <w:sz w:val="22"/>
          <w:szCs w:val="22"/>
        </w:rPr>
        <w:t xml:space="preserve">vztahující se k danému projektu, </w:t>
      </w:r>
      <w:r w:rsidR="00E668A2" w:rsidRPr="00400CEC">
        <w:rPr>
          <w:rFonts w:ascii="Arial" w:hAnsi="Arial" w:cs="Arial"/>
          <w:snapToGrid w:val="0"/>
          <w:sz w:val="22"/>
          <w:szCs w:val="22"/>
        </w:rPr>
        <w:t xml:space="preserve"> </w:t>
      </w:r>
      <w:r w:rsidRPr="00400CEC">
        <w:rPr>
          <w:rFonts w:ascii="Arial" w:hAnsi="Arial" w:cs="Arial"/>
          <w:snapToGrid w:val="0"/>
          <w:sz w:val="22"/>
          <w:szCs w:val="22"/>
        </w:rPr>
        <w:t>u níž k porušení podmínky došlo,</w:t>
      </w:r>
    </w:p>
    <w:p w:rsidR="003A3258" w:rsidRPr="00400CEC" w:rsidRDefault="006F003C" w:rsidP="00566CCF">
      <w:pPr>
        <w:widowControl w:val="0"/>
        <w:numPr>
          <w:ilvl w:val="2"/>
          <w:numId w:val="45"/>
        </w:numPr>
        <w:tabs>
          <w:tab w:val="left" w:pos="1418"/>
        </w:tabs>
        <w:spacing w:after="80"/>
        <w:ind w:right="-2"/>
        <w:jc w:val="both"/>
        <w:rPr>
          <w:rFonts w:ascii="Arial" w:hAnsi="Arial" w:cs="Arial"/>
          <w:snapToGrid w:val="0"/>
          <w:sz w:val="22"/>
          <w:szCs w:val="22"/>
        </w:rPr>
      </w:pPr>
      <w:r w:rsidRPr="00400CEC">
        <w:rPr>
          <w:rFonts w:ascii="Arial" w:hAnsi="Arial" w:cs="Arial"/>
          <w:snapToGrid w:val="0"/>
          <w:sz w:val="22"/>
          <w:szCs w:val="22"/>
        </w:rPr>
        <w:t>za zjevná administrativní pochybení, která neměla vliv na výběr dodavatele, bude dotace krácena o 0 - 2 % částky dotace použité na financování předmětné zakázky</w:t>
      </w:r>
      <w:r w:rsidRPr="00400CEC" w:rsidDel="00F123A2">
        <w:rPr>
          <w:rFonts w:ascii="Arial" w:hAnsi="Arial" w:cs="Arial"/>
          <w:snapToGrid w:val="0"/>
          <w:sz w:val="22"/>
          <w:szCs w:val="22"/>
        </w:rPr>
        <w:t xml:space="preserve"> </w:t>
      </w:r>
      <w:r w:rsidRPr="00400CEC">
        <w:rPr>
          <w:rFonts w:ascii="Arial" w:hAnsi="Arial" w:cs="Arial"/>
          <w:snapToGrid w:val="0"/>
          <w:sz w:val="22"/>
          <w:szCs w:val="22"/>
        </w:rPr>
        <w:t>vztahující se k danému projektu, u níž k porušení podmínky došlo.</w:t>
      </w:r>
    </w:p>
    <w:p w:rsidR="006F003C" w:rsidRPr="00400CEC" w:rsidRDefault="003A3258" w:rsidP="003A3258">
      <w:pPr>
        <w:widowControl w:val="0"/>
        <w:numPr>
          <w:ilvl w:val="1"/>
          <w:numId w:val="7"/>
        </w:numPr>
        <w:tabs>
          <w:tab w:val="left" w:pos="360"/>
        </w:tabs>
        <w:spacing w:after="80"/>
        <w:ind w:right="-2"/>
        <w:jc w:val="both"/>
        <w:rPr>
          <w:rFonts w:ascii="Arial" w:hAnsi="Arial" w:cs="Arial"/>
          <w:snapToGrid w:val="0"/>
          <w:sz w:val="22"/>
          <w:szCs w:val="22"/>
        </w:rPr>
      </w:pPr>
      <w:r w:rsidRPr="00400CEC">
        <w:rPr>
          <w:rFonts w:ascii="Arial" w:hAnsi="Arial" w:cs="Arial"/>
          <w:snapToGrid w:val="0"/>
          <w:sz w:val="22"/>
          <w:szCs w:val="22"/>
        </w:rPr>
        <w:t xml:space="preserve"> </w:t>
      </w:r>
      <w:r w:rsidR="006F003C" w:rsidRPr="00400CEC">
        <w:rPr>
          <w:rFonts w:ascii="Arial" w:hAnsi="Arial" w:cs="Arial"/>
          <w:snapToGrid w:val="0"/>
          <w:sz w:val="22"/>
          <w:szCs w:val="22"/>
        </w:rPr>
        <w:t xml:space="preserve">v části III, na které je poskytnutí dotace vázáno, v bodu </w:t>
      </w:r>
      <w:r w:rsidR="00566CCF" w:rsidRPr="00400CEC">
        <w:rPr>
          <w:rFonts w:ascii="Arial" w:hAnsi="Arial" w:cs="Arial"/>
          <w:snapToGrid w:val="0"/>
          <w:sz w:val="22"/>
          <w:szCs w:val="22"/>
        </w:rPr>
        <w:t>2. b)</w:t>
      </w:r>
      <w:r w:rsidR="006F003C" w:rsidRPr="00400CEC">
        <w:rPr>
          <w:rFonts w:ascii="Arial" w:hAnsi="Arial" w:cs="Arial"/>
          <w:snapToGrid w:val="0"/>
          <w:sz w:val="22"/>
          <w:szCs w:val="22"/>
        </w:rPr>
        <w:t xml:space="preserve"> bude dotace krácena </w:t>
      </w:r>
      <w:r w:rsidR="00400CEC">
        <w:rPr>
          <w:rFonts w:ascii="Arial" w:hAnsi="Arial" w:cs="Arial"/>
          <w:snapToGrid w:val="0"/>
          <w:sz w:val="22"/>
          <w:szCs w:val="22"/>
        </w:rPr>
        <w:t xml:space="preserve">    </w:t>
      </w:r>
      <w:r w:rsidR="006F003C" w:rsidRPr="00400CEC">
        <w:rPr>
          <w:rFonts w:ascii="Arial" w:hAnsi="Arial" w:cs="Arial"/>
          <w:snapToGrid w:val="0"/>
          <w:sz w:val="22"/>
          <w:szCs w:val="22"/>
        </w:rPr>
        <w:t xml:space="preserve">o 5 - 7% </w:t>
      </w:r>
      <w:r w:rsidR="00E668A2" w:rsidRPr="00400CEC">
        <w:rPr>
          <w:rFonts w:ascii="Arial" w:hAnsi="Arial" w:cs="Arial"/>
          <w:snapToGrid w:val="0"/>
          <w:sz w:val="22"/>
          <w:szCs w:val="22"/>
        </w:rPr>
        <w:t xml:space="preserve">    </w:t>
      </w:r>
      <w:r w:rsidR="00566CCF" w:rsidRPr="00400CEC">
        <w:rPr>
          <w:rFonts w:ascii="Arial" w:hAnsi="Arial" w:cs="Arial"/>
          <w:snapToGrid w:val="0"/>
          <w:sz w:val="22"/>
          <w:szCs w:val="22"/>
        </w:rPr>
        <w:t xml:space="preserve">z </w:t>
      </w:r>
      <w:r w:rsidR="006F003C" w:rsidRPr="00400CEC">
        <w:rPr>
          <w:rFonts w:ascii="Arial" w:hAnsi="Arial" w:cs="Arial"/>
          <w:snapToGrid w:val="0"/>
          <w:sz w:val="22"/>
          <w:szCs w:val="22"/>
        </w:rPr>
        <w:t>část</w:t>
      </w:r>
      <w:r w:rsidR="00566CCF" w:rsidRPr="00400CEC">
        <w:rPr>
          <w:rFonts w:ascii="Arial" w:hAnsi="Arial" w:cs="Arial"/>
          <w:snapToGrid w:val="0"/>
          <w:sz w:val="22"/>
          <w:szCs w:val="22"/>
        </w:rPr>
        <w:t>ky</w:t>
      </w:r>
      <w:r w:rsidR="006F003C" w:rsidRPr="00400CEC">
        <w:rPr>
          <w:rFonts w:ascii="Arial" w:hAnsi="Arial" w:cs="Arial"/>
          <w:snapToGrid w:val="0"/>
          <w:sz w:val="22"/>
          <w:szCs w:val="22"/>
        </w:rPr>
        <w:t xml:space="preserve"> dotace použité na financování předmětných zakázek, u nichž nebyla splněna tato povinnost.</w:t>
      </w:r>
    </w:p>
    <w:p w:rsidR="006F003C" w:rsidRPr="00400CEC" w:rsidRDefault="00AE1200" w:rsidP="003A3258">
      <w:pPr>
        <w:widowControl w:val="0"/>
        <w:numPr>
          <w:ilvl w:val="1"/>
          <w:numId w:val="7"/>
        </w:numPr>
        <w:tabs>
          <w:tab w:val="left" w:pos="360"/>
        </w:tabs>
        <w:spacing w:after="80"/>
        <w:ind w:right="-2"/>
        <w:jc w:val="both"/>
        <w:rPr>
          <w:rFonts w:ascii="Arial" w:hAnsi="Arial" w:cs="Arial"/>
          <w:snapToGrid w:val="0"/>
          <w:sz w:val="22"/>
          <w:szCs w:val="22"/>
        </w:rPr>
      </w:pPr>
      <w:r w:rsidRPr="00400CEC">
        <w:rPr>
          <w:rFonts w:ascii="Arial" w:hAnsi="Arial" w:cs="Arial"/>
          <w:snapToGrid w:val="0"/>
          <w:sz w:val="22"/>
          <w:szCs w:val="22"/>
        </w:rPr>
        <w:t>p</w:t>
      </w:r>
      <w:r w:rsidR="006F003C" w:rsidRPr="00400CEC">
        <w:rPr>
          <w:rFonts w:ascii="Arial" w:hAnsi="Arial" w:cs="Arial"/>
          <w:snapToGrid w:val="0"/>
          <w:sz w:val="22"/>
          <w:szCs w:val="22"/>
        </w:rPr>
        <w:t>ři nesplnění více bodů Podmínek, z nichž u každé je výše uvedená procentní částka, se procentní částky sčítají. Krácení za nesplnění Podmínek však nemůže být vyšší než celková výše schválené dotace k proplacení.</w:t>
      </w:r>
    </w:p>
    <w:p w:rsidR="006F003C" w:rsidRPr="00400CEC" w:rsidRDefault="006F003C" w:rsidP="006F003C">
      <w:pPr>
        <w:widowControl w:val="0"/>
        <w:spacing w:after="80"/>
        <w:ind w:left="357" w:right="-2"/>
        <w:jc w:val="both"/>
        <w:rPr>
          <w:rFonts w:ascii="Arial" w:hAnsi="Arial" w:cs="Arial"/>
          <w:snapToGrid w:val="0"/>
          <w:sz w:val="22"/>
          <w:szCs w:val="22"/>
        </w:rPr>
      </w:pPr>
    </w:p>
    <w:p w:rsidR="006F328B" w:rsidRPr="00400CEC" w:rsidRDefault="006F328B" w:rsidP="006F328B">
      <w:pPr>
        <w:widowControl w:val="0"/>
        <w:tabs>
          <w:tab w:val="left" w:pos="708"/>
        </w:tabs>
        <w:spacing w:after="120"/>
        <w:jc w:val="center"/>
        <w:rPr>
          <w:rFonts w:ascii="Arial" w:hAnsi="Arial" w:cs="Arial"/>
          <w:b/>
          <w:bCs/>
          <w:i/>
          <w:snapToGrid w:val="0"/>
          <w:sz w:val="22"/>
          <w:szCs w:val="22"/>
        </w:rPr>
      </w:pPr>
    </w:p>
    <w:p w:rsidR="006F328B" w:rsidRPr="00400CEC" w:rsidRDefault="006F328B" w:rsidP="006F328B">
      <w:pPr>
        <w:widowControl w:val="0"/>
        <w:tabs>
          <w:tab w:val="left" w:pos="708"/>
        </w:tabs>
        <w:spacing w:after="120"/>
        <w:jc w:val="center"/>
        <w:rPr>
          <w:rFonts w:ascii="Arial" w:hAnsi="Arial" w:cs="Arial"/>
          <w:b/>
          <w:bCs/>
          <w:i/>
          <w:snapToGrid w:val="0"/>
          <w:sz w:val="22"/>
          <w:szCs w:val="22"/>
        </w:rPr>
      </w:pPr>
      <w:r w:rsidRPr="00400CEC">
        <w:rPr>
          <w:rFonts w:ascii="Arial" w:hAnsi="Arial" w:cs="Arial"/>
          <w:b/>
          <w:bCs/>
          <w:i/>
          <w:snapToGrid w:val="0"/>
          <w:sz w:val="22"/>
          <w:szCs w:val="22"/>
        </w:rPr>
        <w:t xml:space="preserve">Část </w:t>
      </w:r>
      <w:r w:rsidR="00AF37C8" w:rsidRPr="00400CEC">
        <w:rPr>
          <w:rFonts w:ascii="Arial" w:hAnsi="Arial" w:cs="Arial"/>
          <w:b/>
          <w:bCs/>
          <w:i/>
          <w:snapToGrid w:val="0"/>
          <w:sz w:val="22"/>
          <w:szCs w:val="22"/>
        </w:rPr>
        <w:t>IV</w:t>
      </w:r>
    </w:p>
    <w:p w:rsidR="00AF37C8" w:rsidRPr="00400CEC" w:rsidRDefault="00AF37C8" w:rsidP="006F328B">
      <w:pPr>
        <w:widowControl w:val="0"/>
        <w:tabs>
          <w:tab w:val="left" w:pos="708"/>
        </w:tabs>
        <w:spacing w:after="120"/>
        <w:jc w:val="center"/>
        <w:rPr>
          <w:rFonts w:ascii="Arial" w:hAnsi="Arial" w:cs="Arial"/>
          <w:b/>
          <w:bCs/>
          <w:i/>
          <w:snapToGrid w:val="0"/>
          <w:sz w:val="22"/>
          <w:szCs w:val="22"/>
        </w:rPr>
      </w:pPr>
      <w:r w:rsidRPr="00400CEC">
        <w:rPr>
          <w:rFonts w:ascii="Arial" w:hAnsi="Arial" w:cs="Arial"/>
          <w:b/>
          <w:bCs/>
          <w:i/>
          <w:snapToGrid w:val="0"/>
          <w:sz w:val="22"/>
          <w:szCs w:val="22"/>
        </w:rPr>
        <w:t>Pozastavení nebo vrácení dotace</w:t>
      </w:r>
    </w:p>
    <w:p w:rsidR="00AF37C8" w:rsidRPr="00400CEC" w:rsidRDefault="00AF37C8" w:rsidP="00566CCF">
      <w:pPr>
        <w:widowControl w:val="0"/>
        <w:numPr>
          <w:ilvl w:val="0"/>
          <w:numId w:val="47"/>
        </w:numPr>
        <w:spacing w:after="80"/>
        <w:ind w:left="0" w:right="-2" w:firstLine="0"/>
        <w:jc w:val="both"/>
        <w:rPr>
          <w:rFonts w:ascii="Arial" w:hAnsi="Arial" w:cs="Arial"/>
          <w:snapToGrid w:val="0"/>
          <w:sz w:val="22"/>
          <w:szCs w:val="22"/>
        </w:rPr>
      </w:pPr>
      <w:r w:rsidRPr="00400CEC">
        <w:rPr>
          <w:rFonts w:ascii="Arial" w:hAnsi="Arial" w:cs="Arial"/>
          <w:sz w:val="22"/>
          <w:szCs w:val="22"/>
        </w:rPr>
        <w:t xml:space="preserve">Platba bude na nezbytně nutnou dobu pozastavena, pokud příjemce poruší ustanovení Rozhodnutí (tvořené Rozhodnutím o poskytnutí dotace a Podmínkami Rozhodnutí o poskytnutí dotace) </w:t>
      </w:r>
      <w:r w:rsidRPr="00400CEC">
        <w:rPr>
          <w:rFonts w:ascii="Arial" w:hAnsi="Arial" w:cs="Arial"/>
          <w:snapToGrid w:val="0"/>
          <w:sz w:val="22"/>
          <w:szCs w:val="22"/>
        </w:rPr>
        <w:t xml:space="preserve">a pokud bude zjištěno podezření na nesrovnalost ve smyslu nařízení Rady (ES) č. 1083/2006 a nařízení Komise (ES) č. 1828/2006 nebo dojde </w:t>
      </w:r>
      <w:r w:rsidR="00400CEC">
        <w:rPr>
          <w:rFonts w:ascii="Arial" w:hAnsi="Arial" w:cs="Arial"/>
          <w:snapToGrid w:val="0"/>
          <w:sz w:val="22"/>
          <w:szCs w:val="22"/>
        </w:rPr>
        <w:t xml:space="preserve">                </w:t>
      </w:r>
      <w:r w:rsidRPr="00400CEC">
        <w:rPr>
          <w:rFonts w:ascii="Arial" w:hAnsi="Arial" w:cs="Arial"/>
          <w:snapToGrid w:val="0"/>
          <w:sz w:val="22"/>
          <w:szCs w:val="22"/>
        </w:rPr>
        <w:t xml:space="preserve">k porušení rozpočtové kázně podle zákona č. 218/2000 Sb., o rozpočtových pravidlech </w:t>
      </w:r>
      <w:r w:rsidR="00400CEC">
        <w:rPr>
          <w:rFonts w:ascii="Arial" w:hAnsi="Arial" w:cs="Arial"/>
          <w:snapToGrid w:val="0"/>
          <w:sz w:val="22"/>
          <w:szCs w:val="22"/>
        </w:rPr>
        <w:t xml:space="preserve">          </w:t>
      </w:r>
      <w:r w:rsidRPr="00400CEC">
        <w:rPr>
          <w:rFonts w:ascii="Arial" w:hAnsi="Arial" w:cs="Arial"/>
          <w:snapToGrid w:val="0"/>
          <w:sz w:val="22"/>
          <w:szCs w:val="22"/>
        </w:rPr>
        <w:t>a o změně některých souvisejících zákonů, ve znění pozdějších předpisů.</w:t>
      </w:r>
    </w:p>
    <w:p w:rsidR="00AF37C8" w:rsidRPr="00400CEC" w:rsidRDefault="00AF37C8" w:rsidP="00AF37C8">
      <w:pPr>
        <w:widowControl w:val="0"/>
        <w:spacing w:after="80"/>
        <w:ind w:right="-2"/>
        <w:jc w:val="both"/>
        <w:rPr>
          <w:rFonts w:ascii="Arial" w:hAnsi="Arial" w:cs="Arial"/>
          <w:snapToGrid w:val="0"/>
          <w:sz w:val="22"/>
          <w:szCs w:val="22"/>
        </w:rPr>
      </w:pPr>
    </w:p>
    <w:p w:rsidR="00AF37C8" w:rsidRPr="00400CEC" w:rsidRDefault="00AF37C8" w:rsidP="00566CCF">
      <w:pPr>
        <w:widowControl w:val="0"/>
        <w:numPr>
          <w:ilvl w:val="0"/>
          <w:numId w:val="48"/>
        </w:numPr>
        <w:spacing w:after="80"/>
        <w:ind w:left="0" w:right="-2" w:firstLine="0"/>
        <w:jc w:val="both"/>
        <w:rPr>
          <w:rFonts w:ascii="Arial" w:hAnsi="Arial" w:cs="Arial"/>
          <w:snapToGrid w:val="0"/>
          <w:sz w:val="22"/>
          <w:szCs w:val="22"/>
        </w:rPr>
      </w:pPr>
      <w:r w:rsidRPr="00400CEC">
        <w:rPr>
          <w:rFonts w:ascii="Arial" w:hAnsi="Arial" w:cs="Arial"/>
          <w:sz w:val="22"/>
          <w:szCs w:val="22"/>
        </w:rPr>
        <w:t>Jestliže bude po vyplacení jakékoliv částky dotace zjištěno porušení nebo</w:t>
      </w:r>
      <w:r w:rsidRPr="00400CEC">
        <w:rPr>
          <w:rFonts w:ascii="Arial" w:hAnsi="Arial" w:cs="Arial"/>
          <w:snapToGrid w:val="0"/>
          <w:sz w:val="22"/>
          <w:szCs w:val="22"/>
        </w:rPr>
        <w:t xml:space="preserve"> nesplnění uvedených povinností vyplývajících z Rozhodnutí, bude to považováno za porušení </w:t>
      </w:r>
      <w:r w:rsidRPr="00400CEC">
        <w:rPr>
          <w:rFonts w:ascii="Arial" w:hAnsi="Arial" w:cs="Arial"/>
          <w:snapToGrid w:val="0"/>
          <w:sz w:val="22"/>
          <w:szCs w:val="22"/>
        </w:rPr>
        <w:lastRenderedPageBreak/>
        <w:t xml:space="preserve">rozpočtové kázně podle § 44 a násl. zákona č. 218/2000 Sb., o rozpočtových pravidlech, ve znění pozdějších předpisů. </w:t>
      </w:r>
    </w:p>
    <w:p w:rsidR="00AF37C8" w:rsidRPr="00400CEC" w:rsidRDefault="00AF37C8" w:rsidP="00AF37C8">
      <w:pPr>
        <w:widowControl w:val="0"/>
        <w:spacing w:after="80"/>
        <w:ind w:right="-2"/>
        <w:jc w:val="both"/>
        <w:rPr>
          <w:rFonts w:ascii="Arial" w:hAnsi="Arial" w:cs="Arial"/>
          <w:snapToGrid w:val="0"/>
          <w:sz w:val="22"/>
          <w:szCs w:val="22"/>
        </w:rPr>
      </w:pPr>
    </w:p>
    <w:p w:rsidR="00AF37C8" w:rsidRPr="00400CEC" w:rsidRDefault="00AF37C8" w:rsidP="009D092B">
      <w:pPr>
        <w:widowControl w:val="0"/>
        <w:numPr>
          <w:ilvl w:val="0"/>
          <w:numId w:val="48"/>
        </w:numPr>
        <w:spacing w:after="80"/>
        <w:ind w:left="0" w:right="-2" w:firstLine="0"/>
        <w:jc w:val="both"/>
        <w:rPr>
          <w:rFonts w:ascii="Arial" w:hAnsi="Arial" w:cs="Arial"/>
          <w:snapToGrid w:val="0"/>
          <w:sz w:val="22"/>
          <w:szCs w:val="22"/>
        </w:rPr>
      </w:pPr>
      <w:r w:rsidRPr="00400CEC">
        <w:rPr>
          <w:rFonts w:ascii="Arial" w:hAnsi="Arial" w:cs="Arial"/>
          <w:snapToGrid w:val="0"/>
          <w:sz w:val="22"/>
          <w:szCs w:val="22"/>
        </w:rPr>
        <w:t>Podle ustanovení § 14 odst. 6 zákona č. 218/2000 Sb., o rozpočtových pravidlech, ve znění pozdějších předpisů, se stanovuje při nesplnění každé jednotlivé povinnosti:</w:t>
      </w:r>
    </w:p>
    <w:p w:rsidR="00E83F02" w:rsidRPr="00400CEC" w:rsidRDefault="00E83F02" w:rsidP="00574784">
      <w:pPr>
        <w:widowControl w:val="0"/>
        <w:spacing w:after="80"/>
        <w:ind w:right="-2"/>
        <w:jc w:val="both"/>
        <w:rPr>
          <w:rFonts w:ascii="Arial" w:hAnsi="Arial" w:cs="Arial"/>
          <w:snapToGrid w:val="0"/>
          <w:sz w:val="22"/>
          <w:szCs w:val="22"/>
        </w:rPr>
      </w:pPr>
    </w:p>
    <w:p w:rsidR="00E83F02" w:rsidRPr="00400CEC" w:rsidRDefault="009D092B" w:rsidP="00E83F02">
      <w:pPr>
        <w:widowControl w:val="0"/>
        <w:numPr>
          <w:ilvl w:val="0"/>
          <w:numId w:val="24"/>
        </w:numPr>
        <w:tabs>
          <w:tab w:val="num" w:pos="426"/>
        </w:tabs>
        <w:spacing w:after="80"/>
        <w:ind w:left="709" w:right="-2" w:hanging="283"/>
        <w:jc w:val="both"/>
        <w:rPr>
          <w:rFonts w:ascii="Arial" w:hAnsi="Arial" w:cs="Arial"/>
          <w:snapToGrid w:val="0"/>
          <w:sz w:val="22"/>
          <w:szCs w:val="22"/>
        </w:rPr>
      </w:pPr>
      <w:r w:rsidRPr="00400CEC">
        <w:rPr>
          <w:rFonts w:ascii="Arial" w:hAnsi="Arial" w:cs="Arial"/>
          <w:snapToGrid w:val="0"/>
          <w:sz w:val="22"/>
          <w:szCs w:val="22"/>
        </w:rPr>
        <w:t xml:space="preserve">při nesplnění podmínek </w:t>
      </w:r>
      <w:r w:rsidR="00E83F02" w:rsidRPr="00400CEC">
        <w:rPr>
          <w:rFonts w:ascii="Arial" w:hAnsi="Arial" w:cs="Arial"/>
          <w:snapToGrid w:val="0"/>
          <w:sz w:val="22"/>
          <w:szCs w:val="22"/>
        </w:rPr>
        <w:t xml:space="preserve">v části III, na které je poskytnutí dotace vázáno </w:t>
      </w:r>
      <w:r w:rsidR="00400CEC">
        <w:rPr>
          <w:rFonts w:ascii="Arial" w:hAnsi="Arial" w:cs="Arial"/>
          <w:snapToGrid w:val="0"/>
          <w:sz w:val="22"/>
          <w:szCs w:val="22"/>
        </w:rPr>
        <w:t xml:space="preserve">           </w:t>
      </w:r>
      <w:r w:rsidRPr="00400CEC">
        <w:rPr>
          <w:rFonts w:ascii="Arial" w:hAnsi="Arial" w:cs="Arial"/>
          <w:snapToGrid w:val="0"/>
          <w:sz w:val="22"/>
          <w:szCs w:val="22"/>
        </w:rPr>
        <w:t xml:space="preserve">v bodech 4., 5., 11., 12., 13. a 16., bude odvod za porušení rozpočtové kázně činit </w:t>
      </w:r>
      <w:r w:rsidR="00400CEC">
        <w:rPr>
          <w:rFonts w:ascii="Arial" w:hAnsi="Arial" w:cs="Arial"/>
          <w:snapToGrid w:val="0"/>
          <w:sz w:val="22"/>
          <w:szCs w:val="22"/>
        </w:rPr>
        <w:t xml:space="preserve">    </w:t>
      </w:r>
      <w:r w:rsidRPr="00400CEC">
        <w:rPr>
          <w:rFonts w:ascii="Arial" w:hAnsi="Arial" w:cs="Arial"/>
          <w:snapToGrid w:val="0"/>
          <w:sz w:val="22"/>
          <w:szCs w:val="22"/>
        </w:rPr>
        <w:t>5-12 % z celkové částky dotace;</w:t>
      </w:r>
      <w:r w:rsidR="003A3258" w:rsidRPr="00400CEC">
        <w:rPr>
          <w:rFonts w:ascii="Arial" w:hAnsi="Arial" w:cs="Arial"/>
          <w:snapToGrid w:val="0"/>
          <w:sz w:val="22"/>
          <w:szCs w:val="22"/>
        </w:rPr>
        <w:t xml:space="preserve"> </w:t>
      </w:r>
      <w:r w:rsidR="00E83F02" w:rsidRPr="00400CEC">
        <w:rPr>
          <w:rFonts w:ascii="Arial" w:hAnsi="Arial" w:cs="Arial"/>
          <w:snapToGrid w:val="0"/>
          <w:sz w:val="22"/>
          <w:szCs w:val="22"/>
        </w:rPr>
        <w:t xml:space="preserve"> </w:t>
      </w:r>
    </w:p>
    <w:p w:rsidR="00E83F02" w:rsidRPr="00400CEC" w:rsidRDefault="009D092B" w:rsidP="00774F69">
      <w:pPr>
        <w:widowControl w:val="0"/>
        <w:numPr>
          <w:ilvl w:val="0"/>
          <w:numId w:val="24"/>
        </w:numPr>
        <w:tabs>
          <w:tab w:val="num" w:pos="426"/>
        </w:tabs>
        <w:spacing w:after="80"/>
        <w:ind w:left="709" w:right="-2" w:hanging="283"/>
        <w:jc w:val="both"/>
        <w:rPr>
          <w:rFonts w:ascii="Arial" w:hAnsi="Arial" w:cs="Arial"/>
          <w:snapToGrid w:val="0"/>
          <w:sz w:val="22"/>
          <w:szCs w:val="22"/>
        </w:rPr>
      </w:pPr>
      <w:r w:rsidRPr="00400CEC">
        <w:rPr>
          <w:rFonts w:ascii="Arial" w:hAnsi="Arial" w:cs="Arial"/>
          <w:snapToGrid w:val="0"/>
          <w:sz w:val="22"/>
          <w:szCs w:val="22"/>
        </w:rPr>
        <w:t xml:space="preserve">při nesplnění podmínek </w:t>
      </w:r>
      <w:r w:rsidR="00E83F02" w:rsidRPr="00400CEC">
        <w:rPr>
          <w:rFonts w:ascii="Arial" w:hAnsi="Arial" w:cs="Arial"/>
          <w:snapToGrid w:val="0"/>
          <w:sz w:val="22"/>
          <w:szCs w:val="22"/>
        </w:rPr>
        <w:t xml:space="preserve">v části III. Podmínek, na které je poskytnutí dotace vázáno </w:t>
      </w:r>
      <w:r w:rsidRPr="00400CEC">
        <w:rPr>
          <w:rFonts w:ascii="Arial" w:hAnsi="Arial" w:cs="Arial"/>
          <w:snapToGrid w:val="0"/>
          <w:sz w:val="22"/>
          <w:szCs w:val="22"/>
        </w:rPr>
        <w:t>v </w:t>
      </w:r>
      <w:r w:rsidR="00E83F02" w:rsidRPr="00400CEC">
        <w:rPr>
          <w:rFonts w:ascii="Arial" w:hAnsi="Arial" w:cs="Arial"/>
          <w:snapToGrid w:val="0"/>
          <w:sz w:val="22"/>
          <w:szCs w:val="22"/>
        </w:rPr>
        <w:t>bod</w:t>
      </w:r>
      <w:r w:rsidRPr="00400CEC">
        <w:rPr>
          <w:rFonts w:ascii="Arial" w:hAnsi="Arial" w:cs="Arial"/>
          <w:snapToGrid w:val="0"/>
          <w:sz w:val="22"/>
          <w:szCs w:val="22"/>
        </w:rPr>
        <w:t xml:space="preserve">u 17., bude odvod za porušení rozpočtové kázně činit 0,2 – 1,2 % z celkové částky vyplacené dotace dle charakteru porušení (viz příloha č. 10 </w:t>
      </w:r>
      <w:r w:rsidR="00112723" w:rsidRPr="00400CEC">
        <w:rPr>
          <w:rFonts w:ascii="Arial" w:hAnsi="Arial" w:cs="Arial"/>
          <w:snapToGrid w:val="0"/>
          <w:sz w:val="22"/>
          <w:szCs w:val="22"/>
        </w:rPr>
        <w:t xml:space="preserve">Příručky </w:t>
      </w:r>
      <w:r w:rsidRPr="00400CEC">
        <w:rPr>
          <w:rFonts w:ascii="Arial" w:hAnsi="Arial" w:cs="Arial"/>
          <w:snapToGrid w:val="0"/>
          <w:sz w:val="22"/>
          <w:szCs w:val="22"/>
        </w:rPr>
        <w:t xml:space="preserve">pro žadatele a příjemce); </w:t>
      </w:r>
    </w:p>
    <w:p w:rsidR="00E83F02" w:rsidRPr="00400CEC" w:rsidRDefault="009D092B" w:rsidP="00774F69">
      <w:pPr>
        <w:widowControl w:val="0"/>
        <w:numPr>
          <w:ilvl w:val="0"/>
          <w:numId w:val="24"/>
        </w:numPr>
        <w:tabs>
          <w:tab w:val="num" w:pos="426"/>
        </w:tabs>
        <w:spacing w:after="80"/>
        <w:ind w:left="709" w:right="-2" w:hanging="283"/>
        <w:jc w:val="both"/>
        <w:rPr>
          <w:rFonts w:ascii="Arial" w:hAnsi="Arial" w:cs="Arial"/>
          <w:snapToGrid w:val="0"/>
          <w:sz w:val="22"/>
          <w:szCs w:val="22"/>
        </w:rPr>
      </w:pPr>
      <w:r w:rsidRPr="00400CEC">
        <w:rPr>
          <w:rFonts w:ascii="Arial" w:hAnsi="Arial" w:cs="Arial"/>
          <w:snapToGrid w:val="0"/>
          <w:sz w:val="22"/>
          <w:szCs w:val="22"/>
        </w:rPr>
        <w:t xml:space="preserve">při nesplnění podmínek </w:t>
      </w:r>
      <w:r w:rsidR="00E83F02" w:rsidRPr="00400CEC">
        <w:rPr>
          <w:rFonts w:ascii="Arial" w:hAnsi="Arial" w:cs="Arial"/>
          <w:snapToGrid w:val="0"/>
          <w:sz w:val="22"/>
          <w:szCs w:val="22"/>
        </w:rPr>
        <w:t>v části III</w:t>
      </w:r>
      <w:r w:rsidRPr="00400CEC">
        <w:rPr>
          <w:rFonts w:ascii="Arial" w:hAnsi="Arial" w:cs="Arial"/>
          <w:snapToGrid w:val="0"/>
          <w:sz w:val="22"/>
          <w:szCs w:val="22"/>
        </w:rPr>
        <w:t>,</w:t>
      </w:r>
      <w:r w:rsidR="00E83F02" w:rsidRPr="00400CEC">
        <w:rPr>
          <w:rFonts w:ascii="Arial" w:hAnsi="Arial" w:cs="Arial"/>
          <w:snapToGrid w:val="0"/>
          <w:sz w:val="22"/>
          <w:szCs w:val="22"/>
        </w:rPr>
        <w:t xml:space="preserve"> na které je poskytnutí dotace vázáno,  </w:t>
      </w:r>
      <w:r w:rsidR="003A4E42" w:rsidRPr="00400CEC">
        <w:rPr>
          <w:rFonts w:ascii="Arial" w:hAnsi="Arial" w:cs="Arial"/>
          <w:snapToGrid w:val="0"/>
          <w:sz w:val="22"/>
          <w:szCs w:val="22"/>
        </w:rPr>
        <w:t>v bodech 1., 7., 8., 9. a 15. bude odvod za porušení rozpočtové kázně činit celkovou částku vyplacené dotace;</w:t>
      </w:r>
      <w:r w:rsidR="00E83F02" w:rsidRPr="00400CEC">
        <w:rPr>
          <w:rFonts w:ascii="Arial" w:hAnsi="Arial" w:cs="Arial"/>
          <w:snapToGrid w:val="0"/>
          <w:sz w:val="22"/>
          <w:szCs w:val="22"/>
        </w:rPr>
        <w:t xml:space="preserve">  </w:t>
      </w:r>
    </w:p>
    <w:p w:rsidR="003A4E42" w:rsidRPr="00400CEC" w:rsidRDefault="003A4E42" w:rsidP="003A4E42">
      <w:pPr>
        <w:widowControl w:val="0"/>
        <w:numPr>
          <w:ilvl w:val="0"/>
          <w:numId w:val="24"/>
        </w:numPr>
        <w:tabs>
          <w:tab w:val="num" w:pos="709"/>
        </w:tabs>
        <w:spacing w:after="80"/>
        <w:ind w:left="709" w:right="-2" w:hanging="283"/>
        <w:jc w:val="both"/>
        <w:rPr>
          <w:rFonts w:ascii="Arial" w:hAnsi="Arial" w:cs="Arial"/>
          <w:snapToGrid w:val="0"/>
          <w:sz w:val="22"/>
          <w:szCs w:val="22"/>
        </w:rPr>
      </w:pPr>
      <w:r w:rsidRPr="00400CEC">
        <w:rPr>
          <w:rFonts w:ascii="Arial" w:hAnsi="Arial" w:cs="Arial"/>
          <w:snapToGrid w:val="0"/>
          <w:sz w:val="22"/>
          <w:szCs w:val="22"/>
        </w:rPr>
        <w:t xml:space="preserve">za porušení podmínek uvedených </w:t>
      </w:r>
      <w:r w:rsidR="00E83F02" w:rsidRPr="00400CEC">
        <w:rPr>
          <w:rFonts w:ascii="Arial" w:hAnsi="Arial" w:cs="Arial"/>
          <w:snapToGrid w:val="0"/>
          <w:sz w:val="22"/>
          <w:szCs w:val="22"/>
        </w:rPr>
        <w:t xml:space="preserve">v části III, </w:t>
      </w:r>
      <w:r w:rsidRPr="00400CEC">
        <w:rPr>
          <w:rFonts w:ascii="Arial" w:hAnsi="Arial" w:cs="Arial"/>
          <w:snapToGrid w:val="0"/>
          <w:sz w:val="22"/>
          <w:szCs w:val="22"/>
        </w:rPr>
        <w:t>v </w:t>
      </w:r>
      <w:r w:rsidR="005C4DB5" w:rsidRPr="00400CEC">
        <w:rPr>
          <w:rFonts w:ascii="Arial" w:hAnsi="Arial" w:cs="Arial"/>
          <w:snapToGrid w:val="0"/>
          <w:sz w:val="22"/>
          <w:szCs w:val="22"/>
        </w:rPr>
        <w:t>bodech 3. a), b), 10</w:t>
      </w:r>
      <w:r w:rsidRPr="00400CEC">
        <w:rPr>
          <w:rFonts w:ascii="Arial" w:hAnsi="Arial" w:cs="Arial"/>
          <w:snapToGrid w:val="0"/>
          <w:sz w:val="22"/>
          <w:szCs w:val="22"/>
        </w:rPr>
        <w:t xml:space="preserve">. a 19. za opožděné odevzdání dokumentů stanovených v uvedených bodech, ve lhůtě do třiceti kalendářních dnů (včetně) ode dne stanoveného v části III, bod 3. a), b), 10. a 19. </w:t>
      </w:r>
      <w:r w:rsidR="00112723" w:rsidRPr="00400CEC">
        <w:rPr>
          <w:rFonts w:ascii="Arial" w:hAnsi="Arial" w:cs="Arial"/>
          <w:snapToGrid w:val="0"/>
          <w:sz w:val="22"/>
          <w:szCs w:val="22"/>
        </w:rPr>
        <w:t xml:space="preserve">nebude odvod za porušení rozpočtové kázně uplatněn, při nesplnění povinnosti ve lhůtě jednatřiceti až šedesáti kalendářních dnů (včetně) ode dne stanoveného v části III, </w:t>
      </w:r>
      <w:r w:rsidR="005C4DB5" w:rsidRPr="00400CEC">
        <w:rPr>
          <w:rFonts w:ascii="Arial" w:hAnsi="Arial" w:cs="Arial"/>
          <w:snapToGrid w:val="0"/>
          <w:sz w:val="22"/>
          <w:szCs w:val="22"/>
        </w:rPr>
        <w:t>bod 3. a), b), 10</w:t>
      </w:r>
      <w:r w:rsidR="00112723" w:rsidRPr="00400CEC">
        <w:rPr>
          <w:rFonts w:ascii="Arial" w:hAnsi="Arial" w:cs="Arial"/>
          <w:snapToGrid w:val="0"/>
          <w:sz w:val="22"/>
          <w:szCs w:val="22"/>
        </w:rPr>
        <w:t xml:space="preserve">. a 19. bude odvod za porušení rozpočtové kázně činit </w:t>
      </w:r>
      <w:r w:rsidRPr="00400CEC">
        <w:rPr>
          <w:rFonts w:ascii="Arial" w:hAnsi="Arial" w:cs="Arial"/>
          <w:snapToGrid w:val="0"/>
          <w:sz w:val="22"/>
          <w:szCs w:val="22"/>
        </w:rPr>
        <w:t xml:space="preserve">1 – 2% </w:t>
      </w:r>
      <w:r w:rsidR="00400CEC">
        <w:rPr>
          <w:rFonts w:ascii="Arial" w:hAnsi="Arial" w:cs="Arial"/>
          <w:snapToGrid w:val="0"/>
          <w:sz w:val="22"/>
          <w:szCs w:val="22"/>
        </w:rPr>
        <w:t xml:space="preserve">       </w:t>
      </w:r>
      <w:r w:rsidR="00B22DFC" w:rsidRPr="00400CEC">
        <w:rPr>
          <w:rFonts w:ascii="Arial" w:hAnsi="Arial" w:cs="Arial"/>
          <w:snapToGrid w:val="0"/>
          <w:sz w:val="22"/>
          <w:szCs w:val="22"/>
        </w:rPr>
        <w:t>z celkové částky vyplacené dotace</w:t>
      </w:r>
      <w:r w:rsidRPr="00400CEC">
        <w:rPr>
          <w:rFonts w:ascii="Arial" w:hAnsi="Arial" w:cs="Arial"/>
          <w:snapToGrid w:val="0"/>
          <w:sz w:val="22"/>
          <w:szCs w:val="22"/>
        </w:rPr>
        <w:t xml:space="preserve">, nesplní-li tuto povinnost ani ve lhůtě šedesáti kalendářních dnů ode dne stanoveného v části III, bod 3. a), b), 10. a 19. bude </w:t>
      </w:r>
      <w:r w:rsidR="00112723" w:rsidRPr="00400CEC">
        <w:rPr>
          <w:rFonts w:ascii="Arial" w:hAnsi="Arial" w:cs="Arial"/>
          <w:snapToGrid w:val="0"/>
          <w:sz w:val="22"/>
          <w:szCs w:val="22"/>
        </w:rPr>
        <w:t>odvod za porušení rozpočtové kázně činit</w:t>
      </w:r>
      <w:r w:rsidRPr="00400CEC">
        <w:rPr>
          <w:rFonts w:ascii="Arial" w:hAnsi="Arial" w:cs="Arial"/>
          <w:snapToGrid w:val="0"/>
          <w:sz w:val="22"/>
          <w:szCs w:val="22"/>
        </w:rPr>
        <w:t xml:space="preserve"> 10-12% z </w:t>
      </w:r>
      <w:r w:rsidR="00787201" w:rsidRPr="00400CEC">
        <w:rPr>
          <w:rFonts w:ascii="Arial" w:hAnsi="Arial" w:cs="Arial"/>
          <w:snapToGrid w:val="0"/>
          <w:sz w:val="22"/>
          <w:szCs w:val="22"/>
        </w:rPr>
        <w:t>celkové částky vyplacené dotace</w:t>
      </w:r>
      <w:r w:rsidRPr="00400CEC">
        <w:rPr>
          <w:rFonts w:ascii="Arial" w:hAnsi="Arial" w:cs="Arial"/>
          <w:snapToGrid w:val="0"/>
          <w:sz w:val="22"/>
          <w:szCs w:val="22"/>
        </w:rPr>
        <w:t xml:space="preserve">; </w:t>
      </w:r>
    </w:p>
    <w:p w:rsidR="00232AA5" w:rsidRPr="00400CEC" w:rsidRDefault="00232AA5" w:rsidP="00232AA5">
      <w:pPr>
        <w:widowControl w:val="0"/>
        <w:numPr>
          <w:ilvl w:val="0"/>
          <w:numId w:val="24"/>
        </w:numPr>
        <w:tabs>
          <w:tab w:val="num" w:pos="426"/>
        </w:tabs>
        <w:spacing w:after="80"/>
        <w:ind w:left="709" w:right="-2" w:hanging="283"/>
        <w:jc w:val="both"/>
        <w:rPr>
          <w:rFonts w:ascii="Arial" w:hAnsi="Arial" w:cs="Arial"/>
          <w:snapToGrid w:val="0"/>
          <w:sz w:val="22"/>
          <w:szCs w:val="22"/>
        </w:rPr>
      </w:pPr>
      <w:r w:rsidRPr="00400CEC">
        <w:rPr>
          <w:rFonts w:ascii="Arial" w:hAnsi="Arial" w:cs="Arial"/>
          <w:snapToGrid w:val="0"/>
          <w:sz w:val="22"/>
          <w:szCs w:val="22"/>
        </w:rPr>
        <w:t xml:space="preserve">v části III Podmínek, na které je poskytnutí dotace vázáno, v bodu 2. </w:t>
      </w:r>
      <w:r w:rsidR="003A4E42" w:rsidRPr="00400CEC">
        <w:rPr>
          <w:rFonts w:ascii="Arial" w:hAnsi="Arial" w:cs="Arial"/>
          <w:snapToGrid w:val="0"/>
          <w:sz w:val="22"/>
          <w:szCs w:val="22"/>
        </w:rPr>
        <w:t xml:space="preserve">a) </w:t>
      </w:r>
      <w:r w:rsidR="009E5F61">
        <w:rPr>
          <w:rFonts w:ascii="Arial" w:hAnsi="Arial" w:cs="Arial"/>
          <w:snapToGrid w:val="0"/>
          <w:sz w:val="22"/>
          <w:szCs w:val="22"/>
        </w:rPr>
        <w:t xml:space="preserve">           </w:t>
      </w:r>
      <w:r w:rsidRPr="00400CEC">
        <w:rPr>
          <w:rFonts w:ascii="Arial" w:hAnsi="Arial" w:cs="Arial"/>
          <w:snapToGrid w:val="0"/>
          <w:sz w:val="22"/>
          <w:szCs w:val="22"/>
        </w:rPr>
        <w:t xml:space="preserve">u zakázek, které podléhají režimu zákona o veřejných zakázkách, bude odvod za porušení rozpočtové kázně stanoven v závislosti na způsobu porušení zákona </w:t>
      </w:r>
      <w:r w:rsidR="009E5F61">
        <w:rPr>
          <w:rFonts w:ascii="Arial" w:hAnsi="Arial" w:cs="Arial"/>
          <w:snapToGrid w:val="0"/>
          <w:sz w:val="22"/>
          <w:szCs w:val="22"/>
        </w:rPr>
        <w:t xml:space="preserve">           </w:t>
      </w:r>
      <w:r w:rsidRPr="00400CEC">
        <w:rPr>
          <w:rFonts w:ascii="Arial" w:hAnsi="Arial" w:cs="Arial"/>
          <w:snapToGrid w:val="0"/>
          <w:sz w:val="22"/>
          <w:szCs w:val="22"/>
        </w:rPr>
        <w:t>o veřejných zakázkách takto:</w:t>
      </w:r>
    </w:p>
    <w:p w:rsidR="00232AA5" w:rsidRPr="00400CEC" w:rsidRDefault="00232AA5" w:rsidP="00AE1200">
      <w:pPr>
        <w:widowControl w:val="0"/>
        <w:numPr>
          <w:ilvl w:val="2"/>
          <w:numId w:val="50"/>
        </w:numPr>
        <w:tabs>
          <w:tab w:val="left" w:pos="1134"/>
          <w:tab w:val="left" w:pos="1276"/>
        </w:tabs>
        <w:spacing w:after="80"/>
        <w:ind w:right="-2"/>
        <w:jc w:val="both"/>
        <w:rPr>
          <w:rFonts w:ascii="Arial" w:hAnsi="Arial" w:cs="Arial"/>
          <w:snapToGrid w:val="0"/>
          <w:sz w:val="22"/>
          <w:szCs w:val="22"/>
        </w:rPr>
      </w:pPr>
      <w:r w:rsidRPr="00400CEC">
        <w:rPr>
          <w:rFonts w:ascii="Arial" w:hAnsi="Arial" w:cs="Arial"/>
          <w:snapToGrid w:val="0"/>
          <w:sz w:val="22"/>
          <w:szCs w:val="22"/>
        </w:rPr>
        <w:t>za nesplnění povinnosti provést zadávací řízení na výběr dodavatele, nebo uzavření smlouvy s dodavatelem, který se neúčastnil zadávacího řízení, bude odvod za porušení rozpočtové kázně činit sumu odpovídající částce dotace použité na financování předmětné zakázky vztahující se k danému projektu,</w:t>
      </w:r>
    </w:p>
    <w:p w:rsidR="00232AA5" w:rsidRPr="00400CEC" w:rsidRDefault="00232AA5" w:rsidP="00AE1200">
      <w:pPr>
        <w:widowControl w:val="0"/>
        <w:numPr>
          <w:ilvl w:val="2"/>
          <w:numId w:val="50"/>
        </w:numPr>
        <w:tabs>
          <w:tab w:val="left" w:pos="1134"/>
          <w:tab w:val="left" w:pos="1276"/>
        </w:tabs>
        <w:spacing w:after="80"/>
        <w:ind w:right="-2"/>
        <w:jc w:val="both"/>
        <w:rPr>
          <w:rFonts w:ascii="Arial" w:hAnsi="Arial" w:cs="Arial"/>
          <w:snapToGrid w:val="0"/>
          <w:sz w:val="22"/>
          <w:szCs w:val="22"/>
        </w:rPr>
      </w:pPr>
      <w:r w:rsidRPr="00400CEC">
        <w:rPr>
          <w:rFonts w:ascii="Arial" w:hAnsi="Arial" w:cs="Arial"/>
          <w:snapToGrid w:val="0"/>
          <w:sz w:val="22"/>
          <w:szCs w:val="22"/>
        </w:rPr>
        <w:t>za rozdělení předmětu veřejné zakázky s důsledkem snížení předpokládané hodnoty pod finanční limity stanovené v zákoně o veřejných zakázkách bude odvod za porušení rozpočtové kázně činit 25 - 30% částky dotace použité na financování předmětné zakázky; v případě, že tento postup vede až k zadání veřejné zakázky bez jakéhokoli zadávacího nebo výběrového ř</w:t>
      </w:r>
      <w:r w:rsidR="00AE1200" w:rsidRPr="00400CEC">
        <w:rPr>
          <w:rFonts w:ascii="Arial" w:hAnsi="Arial" w:cs="Arial"/>
          <w:snapToGrid w:val="0"/>
          <w:sz w:val="22"/>
          <w:szCs w:val="22"/>
        </w:rPr>
        <w:t>ízení, postupuje se dle bodu 3.5</w:t>
      </w:r>
      <w:r w:rsidRPr="00400CEC">
        <w:rPr>
          <w:rFonts w:ascii="Arial" w:hAnsi="Arial" w:cs="Arial"/>
          <w:snapToGrid w:val="0"/>
          <w:sz w:val="22"/>
          <w:szCs w:val="22"/>
        </w:rPr>
        <w:t>.1</w:t>
      </w:r>
    </w:p>
    <w:p w:rsidR="00232AA5" w:rsidRPr="00400CEC" w:rsidRDefault="00232AA5" w:rsidP="00AE1200">
      <w:pPr>
        <w:widowControl w:val="0"/>
        <w:numPr>
          <w:ilvl w:val="2"/>
          <w:numId w:val="50"/>
        </w:numPr>
        <w:tabs>
          <w:tab w:val="left" w:pos="1134"/>
          <w:tab w:val="left" w:pos="1276"/>
        </w:tabs>
        <w:spacing w:after="80"/>
        <w:ind w:right="-2"/>
        <w:jc w:val="both"/>
        <w:rPr>
          <w:rFonts w:ascii="Arial" w:hAnsi="Arial" w:cs="Arial"/>
          <w:snapToGrid w:val="0"/>
          <w:sz w:val="22"/>
          <w:szCs w:val="22"/>
        </w:rPr>
      </w:pPr>
      <w:r w:rsidRPr="00400CEC">
        <w:rPr>
          <w:rFonts w:ascii="Arial" w:hAnsi="Arial" w:cs="Arial"/>
          <w:snapToGrid w:val="0"/>
          <w:sz w:val="22"/>
          <w:szCs w:val="22"/>
        </w:rPr>
        <w:t xml:space="preserve">za nedodržení postupů při zveřejňování podstatných údajů o veřejné zakázce (zejména § 26 odst. 4, § 38 odst. 2, zákona o veřejných zakázkách), bude odvod za porušení rozpočtové kázně činit sumu odpovídající částce dotace použité na financování předmětné zakázky vztahující se k danému projektu, </w:t>
      </w:r>
      <w:r w:rsidR="009E5F61">
        <w:rPr>
          <w:rFonts w:ascii="Arial" w:hAnsi="Arial" w:cs="Arial"/>
          <w:snapToGrid w:val="0"/>
          <w:sz w:val="22"/>
          <w:szCs w:val="22"/>
        </w:rPr>
        <w:t xml:space="preserve">      </w:t>
      </w:r>
      <w:r w:rsidRPr="00400CEC">
        <w:rPr>
          <w:rFonts w:ascii="Arial" w:hAnsi="Arial" w:cs="Arial"/>
          <w:snapToGrid w:val="0"/>
          <w:sz w:val="22"/>
          <w:szCs w:val="22"/>
        </w:rPr>
        <w:t>v případě kdy u zakázky byla dodržena určitá míra zveřejnění, bude odvod za porušení rozpočtové kázně činit</w:t>
      </w:r>
      <w:r w:rsidR="009E5F61">
        <w:rPr>
          <w:rFonts w:ascii="Arial" w:hAnsi="Arial" w:cs="Arial"/>
          <w:snapToGrid w:val="0"/>
          <w:sz w:val="22"/>
          <w:szCs w:val="22"/>
        </w:rPr>
        <w:t xml:space="preserve"> </w:t>
      </w:r>
      <w:r w:rsidRPr="00400CEC">
        <w:rPr>
          <w:rFonts w:ascii="Arial" w:hAnsi="Arial" w:cs="Arial"/>
          <w:snapToGrid w:val="0"/>
          <w:sz w:val="22"/>
          <w:szCs w:val="22"/>
        </w:rPr>
        <w:t>25 - 30% částky dotace použité na financování předmětné zakázky vztahující se k danému projektu, u níž k porušení podmínky došlo,</w:t>
      </w:r>
    </w:p>
    <w:p w:rsidR="00232AA5" w:rsidRPr="00400CEC" w:rsidRDefault="00232AA5" w:rsidP="00AE1200">
      <w:pPr>
        <w:widowControl w:val="0"/>
        <w:numPr>
          <w:ilvl w:val="2"/>
          <w:numId w:val="50"/>
        </w:numPr>
        <w:tabs>
          <w:tab w:val="left" w:pos="1134"/>
          <w:tab w:val="left" w:pos="1276"/>
        </w:tabs>
        <w:spacing w:after="80"/>
        <w:ind w:right="-2"/>
        <w:jc w:val="both"/>
        <w:rPr>
          <w:rFonts w:ascii="Arial" w:hAnsi="Arial" w:cs="Arial"/>
          <w:snapToGrid w:val="0"/>
          <w:sz w:val="22"/>
          <w:szCs w:val="22"/>
        </w:rPr>
      </w:pPr>
      <w:r w:rsidRPr="00400CEC">
        <w:rPr>
          <w:rFonts w:ascii="Arial" w:hAnsi="Arial" w:cs="Arial"/>
          <w:snapToGrid w:val="0"/>
          <w:sz w:val="22"/>
          <w:szCs w:val="22"/>
        </w:rPr>
        <w:t xml:space="preserve">za použití jednacího řízení bez uveřejnění, aniž by byly splněny podmínky pro </w:t>
      </w:r>
      <w:r w:rsidRPr="00400CEC">
        <w:rPr>
          <w:rFonts w:ascii="Arial" w:hAnsi="Arial" w:cs="Arial"/>
          <w:snapToGrid w:val="0"/>
          <w:sz w:val="22"/>
          <w:szCs w:val="22"/>
        </w:rPr>
        <w:lastRenderedPageBreak/>
        <w:t>jeho použití (tj. zejména využití § 23 zákona o veřejných zakázkách) bude odvod za porušení rozpočtové kázně roven sumě odpovídající částce dotace použité na financování předmětné zakázky vztahující se k danému projektu,</w:t>
      </w:r>
    </w:p>
    <w:p w:rsidR="00232AA5" w:rsidRPr="00400CEC" w:rsidRDefault="00232AA5" w:rsidP="00AE1200">
      <w:pPr>
        <w:widowControl w:val="0"/>
        <w:numPr>
          <w:ilvl w:val="2"/>
          <w:numId w:val="50"/>
        </w:numPr>
        <w:tabs>
          <w:tab w:val="left" w:pos="1134"/>
          <w:tab w:val="left" w:pos="1276"/>
        </w:tabs>
        <w:spacing w:after="80"/>
        <w:ind w:right="-2"/>
        <w:jc w:val="both"/>
        <w:rPr>
          <w:rFonts w:ascii="Arial" w:hAnsi="Arial" w:cs="Arial"/>
          <w:snapToGrid w:val="0"/>
          <w:sz w:val="22"/>
          <w:szCs w:val="22"/>
        </w:rPr>
      </w:pPr>
      <w:r w:rsidRPr="00400CEC">
        <w:rPr>
          <w:rFonts w:ascii="Arial" w:hAnsi="Arial" w:cs="Arial"/>
          <w:snapToGrid w:val="0"/>
          <w:sz w:val="22"/>
          <w:szCs w:val="22"/>
        </w:rPr>
        <w:t>za zadání jedné nebo více dodatečných zakázek překračujících hodnotu původní zakázky o více než 20%, provedené za nepředvídatelných okolností, bude odvod za porušení rozpočtové kázně roven sumě odpovídající finanční hodnotě překračující 20% hodnoty původní zakázky vztahující se k danému projektu,</w:t>
      </w:r>
    </w:p>
    <w:p w:rsidR="00232AA5" w:rsidRPr="00400CEC" w:rsidRDefault="00232AA5" w:rsidP="00AE1200">
      <w:pPr>
        <w:widowControl w:val="0"/>
        <w:numPr>
          <w:ilvl w:val="2"/>
          <w:numId w:val="50"/>
        </w:numPr>
        <w:tabs>
          <w:tab w:val="left" w:pos="1134"/>
          <w:tab w:val="left" w:pos="1276"/>
        </w:tabs>
        <w:spacing w:after="80"/>
        <w:ind w:right="-2"/>
        <w:jc w:val="both"/>
        <w:rPr>
          <w:rFonts w:ascii="Arial" w:hAnsi="Arial" w:cs="Arial"/>
          <w:snapToGrid w:val="0"/>
          <w:sz w:val="22"/>
          <w:szCs w:val="22"/>
        </w:rPr>
      </w:pPr>
      <w:r w:rsidRPr="00400CEC">
        <w:rPr>
          <w:rFonts w:ascii="Arial" w:hAnsi="Arial" w:cs="Arial"/>
          <w:snapToGrid w:val="0"/>
          <w:sz w:val="22"/>
          <w:szCs w:val="22"/>
        </w:rPr>
        <w:t xml:space="preserve">za neuvedení kvalifikačních kritérií v rozsahu požadovaném zákonem </w:t>
      </w:r>
      <w:r w:rsidR="009E5F61">
        <w:rPr>
          <w:rFonts w:ascii="Arial" w:hAnsi="Arial" w:cs="Arial"/>
          <w:snapToGrid w:val="0"/>
          <w:sz w:val="22"/>
          <w:szCs w:val="22"/>
        </w:rPr>
        <w:t xml:space="preserve">               </w:t>
      </w:r>
      <w:r w:rsidRPr="00400CEC">
        <w:rPr>
          <w:rFonts w:ascii="Arial" w:hAnsi="Arial" w:cs="Arial"/>
          <w:snapToGrid w:val="0"/>
          <w:sz w:val="22"/>
          <w:szCs w:val="22"/>
        </w:rPr>
        <w:t xml:space="preserve">o veřejných zakázkách (zejména § 50 odst. 2 zákona) a způsobu hodnocení (zejména § 78 odst. 3 a 6 zákona o veřejných zakázkách) v zadávací dokumentaci nebo v oznámení o zakázce bude odvod za porušení rozpočtové kázně činit podle závažnosti porušení 25 - 30  %, méně závažných případech </w:t>
      </w:r>
      <w:r w:rsidR="009E5F61">
        <w:rPr>
          <w:rFonts w:ascii="Arial" w:hAnsi="Arial" w:cs="Arial"/>
          <w:snapToGrid w:val="0"/>
          <w:sz w:val="22"/>
          <w:szCs w:val="22"/>
        </w:rPr>
        <w:t xml:space="preserve">    </w:t>
      </w:r>
      <w:r w:rsidRPr="00400CEC">
        <w:rPr>
          <w:rFonts w:ascii="Arial" w:hAnsi="Arial" w:cs="Arial"/>
          <w:snapToGrid w:val="0"/>
          <w:sz w:val="22"/>
          <w:szCs w:val="22"/>
        </w:rPr>
        <w:t xml:space="preserve">5 - 10% částky dotace použité na financování předmětné zakázky vztahující se k danému projektu, u níž k porušení podmínky došlo,  </w:t>
      </w:r>
    </w:p>
    <w:p w:rsidR="00232AA5" w:rsidRPr="00400CEC" w:rsidRDefault="00232AA5" w:rsidP="00AE1200">
      <w:pPr>
        <w:widowControl w:val="0"/>
        <w:numPr>
          <w:ilvl w:val="2"/>
          <w:numId w:val="50"/>
        </w:numPr>
        <w:tabs>
          <w:tab w:val="left" w:pos="1134"/>
          <w:tab w:val="left" w:pos="1276"/>
        </w:tabs>
        <w:spacing w:after="80"/>
        <w:ind w:right="-2"/>
        <w:jc w:val="both"/>
        <w:rPr>
          <w:rFonts w:ascii="Arial" w:hAnsi="Arial" w:cs="Arial"/>
          <w:snapToGrid w:val="0"/>
          <w:sz w:val="22"/>
          <w:szCs w:val="22"/>
        </w:rPr>
      </w:pPr>
      <w:r w:rsidRPr="00400CEC">
        <w:rPr>
          <w:rFonts w:ascii="Arial" w:hAnsi="Arial" w:cs="Arial"/>
          <w:snapToGrid w:val="0"/>
          <w:sz w:val="22"/>
          <w:szCs w:val="22"/>
        </w:rPr>
        <w:t xml:space="preserve">za použití nezákonných kvalifikačních nebo hodnotících kritérií (zejména při porušení § 50 odst. 3 a 4, § 56 odst. 7 a § 78 odst. 4 zákona o veřejných zakázkách) bude odvod za porušení rozpočtové kázně činit podle závažnosti porušení 25 - 30%, v méně závažných případech 5 - 10%  částky dotace použité na financování předmětné zakázky vztahující se k danému projektu, u níž </w:t>
      </w:r>
      <w:r w:rsidR="009E5F61">
        <w:rPr>
          <w:rFonts w:ascii="Arial" w:hAnsi="Arial" w:cs="Arial"/>
          <w:snapToGrid w:val="0"/>
          <w:sz w:val="22"/>
          <w:szCs w:val="22"/>
        </w:rPr>
        <w:t xml:space="preserve">          </w:t>
      </w:r>
      <w:r w:rsidRPr="00400CEC">
        <w:rPr>
          <w:rFonts w:ascii="Arial" w:hAnsi="Arial" w:cs="Arial"/>
          <w:snapToGrid w:val="0"/>
          <w:sz w:val="22"/>
          <w:szCs w:val="22"/>
        </w:rPr>
        <w:t>k porušení podmínky došlo,</w:t>
      </w:r>
    </w:p>
    <w:p w:rsidR="00232AA5" w:rsidRPr="00400CEC" w:rsidRDefault="00232AA5" w:rsidP="00AE1200">
      <w:pPr>
        <w:widowControl w:val="0"/>
        <w:numPr>
          <w:ilvl w:val="2"/>
          <w:numId w:val="50"/>
        </w:numPr>
        <w:tabs>
          <w:tab w:val="left" w:pos="1134"/>
          <w:tab w:val="left" w:pos="1276"/>
        </w:tabs>
        <w:spacing w:after="80"/>
        <w:ind w:right="-2"/>
        <w:jc w:val="both"/>
        <w:rPr>
          <w:rFonts w:ascii="Arial" w:hAnsi="Arial" w:cs="Arial"/>
          <w:snapToGrid w:val="0"/>
          <w:sz w:val="22"/>
          <w:szCs w:val="22"/>
        </w:rPr>
      </w:pPr>
      <w:r w:rsidRPr="00400CEC">
        <w:rPr>
          <w:rFonts w:ascii="Arial" w:hAnsi="Arial" w:cs="Arial"/>
          <w:snapToGrid w:val="0"/>
          <w:sz w:val="22"/>
          <w:szCs w:val="22"/>
        </w:rPr>
        <w:t xml:space="preserve">za použití jiných kvalifikačních a hodnotících kritérií, než byla stanovena </w:t>
      </w:r>
      <w:r w:rsidR="009E5F61">
        <w:rPr>
          <w:rFonts w:ascii="Arial" w:hAnsi="Arial" w:cs="Arial"/>
          <w:snapToGrid w:val="0"/>
          <w:sz w:val="22"/>
          <w:szCs w:val="22"/>
        </w:rPr>
        <w:t xml:space="preserve">            </w:t>
      </w:r>
      <w:r w:rsidRPr="00400CEC">
        <w:rPr>
          <w:rFonts w:ascii="Arial" w:hAnsi="Arial" w:cs="Arial"/>
          <w:snapToGrid w:val="0"/>
          <w:sz w:val="22"/>
          <w:szCs w:val="22"/>
        </w:rPr>
        <w:t xml:space="preserve">v zadávacích podmínkách (zejména při porušení § 59 odst. 1, § 79 odst. </w:t>
      </w:r>
      <w:r w:rsidR="009E5F61">
        <w:rPr>
          <w:rFonts w:ascii="Arial" w:hAnsi="Arial" w:cs="Arial"/>
          <w:snapToGrid w:val="0"/>
          <w:sz w:val="22"/>
          <w:szCs w:val="22"/>
        </w:rPr>
        <w:t xml:space="preserve">            </w:t>
      </w:r>
      <w:r w:rsidRPr="00400CEC">
        <w:rPr>
          <w:rFonts w:ascii="Arial" w:hAnsi="Arial" w:cs="Arial"/>
          <w:snapToGrid w:val="0"/>
          <w:sz w:val="22"/>
          <w:szCs w:val="22"/>
        </w:rPr>
        <w:t xml:space="preserve">1 zákona o veřejných zakázkách), bude odvod za porušení rozpočtové kázně činit podle závažnosti porušení 25 - 30%, v méně závažných případech 5 - 10% částky dotace použité na financování předmětné zakázky vztahující se </w:t>
      </w:r>
      <w:r w:rsidR="009E5F61">
        <w:rPr>
          <w:rFonts w:ascii="Arial" w:hAnsi="Arial" w:cs="Arial"/>
          <w:snapToGrid w:val="0"/>
          <w:sz w:val="22"/>
          <w:szCs w:val="22"/>
        </w:rPr>
        <w:t xml:space="preserve">              </w:t>
      </w:r>
      <w:r w:rsidRPr="00400CEC">
        <w:rPr>
          <w:rFonts w:ascii="Arial" w:hAnsi="Arial" w:cs="Arial"/>
          <w:snapToGrid w:val="0"/>
          <w:sz w:val="22"/>
          <w:szCs w:val="22"/>
        </w:rPr>
        <w:t>k danému projektu, u níž k porušení podmínky došlo,</w:t>
      </w:r>
      <w:r w:rsidR="009E5F61">
        <w:rPr>
          <w:rFonts w:ascii="Arial" w:hAnsi="Arial" w:cs="Arial"/>
          <w:snapToGrid w:val="0"/>
          <w:sz w:val="22"/>
          <w:szCs w:val="22"/>
        </w:rPr>
        <w:t xml:space="preserve"> </w:t>
      </w:r>
      <w:r w:rsidRPr="00400CEC">
        <w:rPr>
          <w:rFonts w:ascii="Arial" w:hAnsi="Arial" w:cs="Arial"/>
          <w:snapToGrid w:val="0"/>
          <w:sz w:val="22"/>
          <w:szCs w:val="22"/>
        </w:rPr>
        <w:t>v případech, kdy existuje vědomý záměr vyloučit některé dodavatelé, bude odvod za porušení rozpočtové kázně roven sumě odpovídající částce dotace použité na financování předmětné zakázky vztahující se k danému projektu,</w:t>
      </w:r>
    </w:p>
    <w:p w:rsidR="00232AA5" w:rsidRPr="00400CEC" w:rsidRDefault="00232AA5" w:rsidP="00AE1200">
      <w:pPr>
        <w:widowControl w:val="0"/>
        <w:numPr>
          <w:ilvl w:val="2"/>
          <w:numId w:val="50"/>
        </w:numPr>
        <w:tabs>
          <w:tab w:val="left" w:pos="1134"/>
          <w:tab w:val="left" w:pos="1276"/>
        </w:tabs>
        <w:spacing w:after="80"/>
        <w:ind w:right="-2"/>
        <w:jc w:val="both"/>
        <w:rPr>
          <w:rFonts w:ascii="Arial" w:hAnsi="Arial" w:cs="Arial"/>
          <w:snapToGrid w:val="0"/>
          <w:sz w:val="22"/>
          <w:szCs w:val="22"/>
        </w:rPr>
      </w:pPr>
      <w:r w:rsidRPr="00400CEC">
        <w:rPr>
          <w:rFonts w:ascii="Arial" w:hAnsi="Arial" w:cs="Arial"/>
          <w:snapToGrid w:val="0"/>
          <w:sz w:val="22"/>
          <w:szCs w:val="22"/>
        </w:rPr>
        <w:t xml:space="preserve">za nedostatečnou nebo diskriminační definici předmětu zakázky (zejména porušení § 6, § 44 odst. 1 a § 44 odst. 11 zákona o veřejných zakázkách) bude odvod za porušení rozpočtové kázně činit podle závažnosti porušení 25 - 30%, </w:t>
      </w:r>
      <w:r w:rsidR="009E5F61">
        <w:rPr>
          <w:rFonts w:ascii="Arial" w:hAnsi="Arial" w:cs="Arial"/>
          <w:snapToGrid w:val="0"/>
          <w:sz w:val="22"/>
          <w:szCs w:val="22"/>
        </w:rPr>
        <w:t xml:space="preserve">    </w:t>
      </w:r>
      <w:r w:rsidRPr="00400CEC">
        <w:rPr>
          <w:rFonts w:ascii="Arial" w:hAnsi="Arial" w:cs="Arial"/>
          <w:snapToGrid w:val="0"/>
          <w:sz w:val="22"/>
          <w:szCs w:val="22"/>
        </w:rPr>
        <w:t>v méně závažných případech o 5 - 10%   částky dotace použité na financování předmětné zakázky vztahující se k danému projektu, u níž k porušení podmínky došlo,</w:t>
      </w:r>
    </w:p>
    <w:p w:rsidR="00232AA5" w:rsidRPr="00400CEC" w:rsidRDefault="00232AA5" w:rsidP="00AE1200">
      <w:pPr>
        <w:widowControl w:val="0"/>
        <w:numPr>
          <w:ilvl w:val="2"/>
          <w:numId w:val="50"/>
        </w:numPr>
        <w:tabs>
          <w:tab w:val="left" w:pos="1134"/>
          <w:tab w:val="left" w:pos="1276"/>
        </w:tabs>
        <w:spacing w:after="80"/>
        <w:ind w:right="-2"/>
        <w:jc w:val="both"/>
        <w:rPr>
          <w:rFonts w:ascii="Arial" w:hAnsi="Arial" w:cs="Arial"/>
          <w:snapToGrid w:val="0"/>
          <w:sz w:val="22"/>
          <w:szCs w:val="22"/>
        </w:rPr>
      </w:pPr>
      <w:r w:rsidRPr="00400CEC">
        <w:rPr>
          <w:rFonts w:ascii="Arial" w:hAnsi="Arial" w:cs="Arial"/>
          <w:snapToGrid w:val="0"/>
          <w:sz w:val="22"/>
          <w:szCs w:val="22"/>
        </w:rPr>
        <w:t xml:space="preserve">za vyjednávání v průběhu zadávání veřejné zakázky (zejména nedodržení </w:t>
      </w:r>
      <w:r w:rsidR="009E5F61">
        <w:rPr>
          <w:rFonts w:ascii="Arial" w:hAnsi="Arial" w:cs="Arial"/>
          <w:snapToGrid w:val="0"/>
          <w:sz w:val="22"/>
          <w:szCs w:val="22"/>
        </w:rPr>
        <w:t xml:space="preserve">      </w:t>
      </w:r>
      <w:r w:rsidRPr="00400CEC">
        <w:rPr>
          <w:rFonts w:ascii="Arial" w:hAnsi="Arial" w:cs="Arial"/>
          <w:snapToGrid w:val="0"/>
          <w:sz w:val="22"/>
          <w:szCs w:val="22"/>
        </w:rPr>
        <w:t xml:space="preserve">§ 76 odst. 1, § 82 odst. 2 a § 92 odst. 5 zákona o veřejných zakázkách) bude odvod za porušení rozpočtové kázně činit podle závažnosti porušení 25 - 30%, </w:t>
      </w:r>
      <w:r w:rsidR="009E5F61">
        <w:rPr>
          <w:rFonts w:ascii="Arial" w:hAnsi="Arial" w:cs="Arial"/>
          <w:snapToGrid w:val="0"/>
          <w:sz w:val="22"/>
          <w:szCs w:val="22"/>
        </w:rPr>
        <w:t xml:space="preserve">   </w:t>
      </w:r>
      <w:r w:rsidRPr="00400CEC">
        <w:rPr>
          <w:rFonts w:ascii="Arial" w:hAnsi="Arial" w:cs="Arial"/>
          <w:snapToGrid w:val="0"/>
          <w:sz w:val="22"/>
          <w:szCs w:val="22"/>
        </w:rPr>
        <w:t>v méně závažných případech o 5 - 10%   částky dotace použité na financování předmětné zakázky vztahující se k danému projektu, u níž k porušení podmínky došlo,</w:t>
      </w:r>
    </w:p>
    <w:p w:rsidR="00232AA5" w:rsidRPr="00400CEC" w:rsidRDefault="00232AA5" w:rsidP="00AE1200">
      <w:pPr>
        <w:widowControl w:val="0"/>
        <w:numPr>
          <w:ilvl w:val="2"/>
          <w:numId w:val="50"/>
        </w:numPr>
        <w:tabs>
          <w:tab w:val="left" w:pos="1134"/>
          <w:tab w:val="left" w:pos="1276"/>
        </w:tabs>
        <w:spacing w:after="80"/>
        <w:ind w:right="-2"/>
        <w:jc w:val="both"/>
        <w:rPr>
          <w:rFonts w:ascii="Arial" w:hAnsi="Arial" w:cs="Arial"/>
          <w:snapToGrid w:val="0"/>
          <w:sz w:val="22"/>
          <w:szCs w:val="22"/>
        </w:rPr>
      </w:pPr>
      <w:r w:rsidRPr="00400CEC">
        <w:rPr>
          <w:rFonts w:ascii="Arial" w:hAnsi="Arial" w:cs="Arial"/>
          <w:snapToGrid w:val="0"/>
          <w:sz w:val="22"/>
          <w:szCs w:val="22"/>
        </w:rPr>
        <w:t xml:space="preserve">za jiné závažné porušení povinností při zadávání veřejných zakázek stanovených poskytovatelem dotace, které mělo či mohlo mít vliv na výběr nejvhodnější nabídky, bude odvod za porušení rozpočtové kázně činit podle závažnosti porušení 25 - 30% částky dotace použité na financování předmětné zakázky vztahující se k danému projektu, u níž k porušení podmínky došlo, </w:t>
      </w:r>
    </w:p>
    <w:p w:rsidR="00232AA5" w:rsidRPr="00400CEC" w:rsidRDefault="00232AA5" w:rsidP="00AE1200">
      <w:pPr>
        <w:widowControl w:val="0"/>
        <w:numPr>
          <w:ilvl w:val="2"/>
          <w:numId w:val="50"/>
        </w:numPr>
        <w:tabs>
          <w:tab w:val="left" w:pos="1134"/>
          <w:tab w:val="left" w:pos="1276"/>
        </w:tabs>
        <w:spacing w:after="80"/>
        <w:ind w:right="-2"/>
        <w:jc w:val="both"/>
        <w:rPr>
          <w:rFonts w:ascii="Arial" w:hAnsi="Arial" w:cs="Arial"/>
          <w:snapToGrid w:val="0"/>
          <w:sz w:val="22"/>
          <w:szCs w:val="22"/>
        </w:rPr>
      </w:pPr>
      <w:r w:rsidRPr="00400CEC">
        <w:rPr>
          <w:rFonts w:ascii="Arial" w:hAnsi="Arial" w:cs="Arial"/>
          <w:snapToGrid w:val="0"/>
          <w:sz w:val="22"/>
          <w:szCs w:val="22"/>
        </w:rPr>
        <w:t xml:space="preserve">u ostatních méně závažných porušení povinností při zadávání veřejných zakázek stanovených poskytovatelem dotace, bude odvod za porušení </w:t>
      </w:r>
      <w:r w:rsidRPr="00400CEC">
        <w:rPr>
          <w:rFonts w:ascii="Arial" w:hAnsi="Arial" w:cs="Arial"/>
          <w:snapToGrid w:val="0"/>
          <w:sz w:val="22"/>
          <w:szCs w:val="22"/>
        </w:rPr>
        <w:lastRenderedPageBreak/>
        <w:t>rozpočtové kázně činit podle závažnosti porušení 2 – 10% částky dotace použité na financování předmětné zakázky vztahující se k danému projektu,</w:t>
      </w:r>
    </w:p>
    <w:p w:rsidR="00232AA5" w:rsidRPr="00400CEC" w:rsidRDefault="00232AA5" w:rsidP="00AE1200">
      <w:pPr>
        <w:widowControl w:val="0"/>
        <w:numPr>
          <w:ilvl w:val="2"/>
          <w:numId w:val="50"/>
        </w:numPr>
        <w:tabs>
          <w:tab w:val="left" w:pos="1134"/>
          <w:tab w:val="left" w:pos="1276"/>
        </w:tabs>
        <w:spacing w:after="80"/>
        <w:ind w:right="-2"/>
        <w:jc w:val="both"/>
        <w:rPr>
          <w:rFonts w:ascii="Arial" w:hAnsi="Arial" w:cs="Arial"/>
          <w:snapToGrid w:val="0"/>
          <w:sz w:val="22"/>
          <w:szCs w:val="22"/>
        </w:rPr>
      </w:pPr>
      <w:r w:rsidRPr="00400CEC">
        <w:rPr>
          <w:rFonts w:ascii="Arial" w:hAnsi="Arial" w:cs="Arial"/>
          <w:snapToGrid w:val="0"/>
          <w:sz w:val="22"/>
          <w:szCs w:val="22"/>
        </w:rPr>
        <w:t>za zjevná administrativní pochybení zadavatele, která neměla vliv na výběr dodavatele, nebude odvod uplatněn.</w:t>
      </w:r>
    </w:p>
    <w:p w:rsidR="00232AA5" w:rsidRPr="00400CEC" w:rsidRDefault="00232AA5" w:rsidP="00232AA5">
      <w:pPr>
        <w:widowControl w:val="0"/>
        <w:spacing w:after="80"/>
        <w:ind w:right="-2"/>
        <w:jc w:val="both"/>
        <w:rPr>
          <w:rFonts w:ascii="Arial" w:hAnsi="Arial" w:cs="Arial"/>
          <w:snapToGrid w:val="0"/>
          <w:sz w:val="22"/>
          <w:szCs w:val="22"/>
        </w:rPr>
      </w:pPr>
    </w:p>
    <w:p w:rsidR="00232AA5" w:rsidRPr="00400CEC" w:rsidRDefault="00232AA5" w:rsidP="00232AA5">
      <w:pPr>
        <w:widowControl w:val="0"/>
        <w:spacing w:after="80"/>
        <w:ind w:right="-2"/>
        <w:jc w:val="both"/>
        <w:rPr>
          <w:rFonts w:ascii="Arial" w:hAnsi="Arial" w:cs="Arial"/>
          <w:snapToGrid w:val="0"/>
          <w:sz w:val="22"/>
          <w:szCs w:val="22"/>
        </w:rPr>
      </w:pPr>
    </w:p>
    <w:p w:rsidR="00232AA5" w:rsidRPr="00400CEC" w:rsidRDefault="00232AA5" w:rsidP="00232AA5">
      <w:pPr>
        <w:widowControl w:val="0"/>
        <w:numPr>
          <w:ilvl w:val="0"/>
          <w:numId w:val="24"/>
        </w:numPr>
        <w:tabs>
          <w:tab w:val="num" w:pos="426"/>
        </w:tabs>
        <w:spacing w:after="80"/>
        <w:ind w:left="709" w:right="-2" w:hanging="283"/>
        <w:jc w:val="both"/>
        <w:rPr>
          <w:rFonts w:ascii="Arial" w:hAnsi="Arial" w:cs="Arial"/>
          <w:snapToGrid w:val="0"/>
          <w:sz w:val="22"/>
          <w:szCs w:val="22"/>
        </w:rPr>
      </w:pPr>
      <w:r w:rsidRPr="00400CEC">
        <w:rPr>
          <w:rFonts w:ascii="Arial" w:hAnsi="Arial" w:cs="Arial"/>
          <w:snapToGrid w:val="0"/>
          <w:sz w:val="22"/>
          <w:szCs w:val="22"/>
        </w:rPr>
        <w:t>v části III Podmínek, na které je poskytnutí dotace vázáno, v bodu 2.</w:t>
      </w:r>
      <w:r w:rsidR="00EF42C2" w:rsidRPr="00400CEC">
        <w:rPr>
          <w:rFonts w:ascii="Arial" w:hAnsi="Arial" w:cs="Arial"/>
          <w:snapToGrid w:val="0"/>
          <w:sz w:val="22"/>
          <w:szCs w:val="22"/>
        </w:rPr>
        <w:t xml:space="preserve"> a)</w:t>
      </w:r>
      <w:r w:rsidRPr="00400CEC">
        <w:rPr>
          <w:rFonts w:ascii="Arial" w:hAnsi="Arial" w:cs="Arial"/>
          <w:snapToGrid w:val="0"/>
          <w:sz w:val="22"/>
          <w:szCs w:val="22"/>
        </w:rPr>
        <w:t xml:space="preserve"> </w:t>
      </w:r>
      <w:r w:rsidR="009E5F61">
        <w:rPr>
          <w:rFonts w:ascii="Arial" w:hAnsi="Arial" w:cs="Arial"/>
          <w:snapToGrid w:val="0"/>
          <w:sz w:val="22"/>
          <w:szCs w:val="22"/>
        </w:rPr>
        <w:t xml:space="preserve">           </w:t>
      </w:r>
      <w:r w:rsidRPr="00400CEC">
        <w:rPr>
          <w:rFonts w:ascii="Arial" w:hAnsi="Arial" w:cs="Arial"/>
          <w:snapToGrid w:val="0"/>
          <w:sz w:val="22"/>
          <w:szCs w:val="22"/>
        </w:rPr>
        <w:t>u příjemců, kteří nespadají do režimu zákona o veřejných zakázkách, bude rozhodnuto o sníženém odvodu</w:t>
      </w:r>
      <w:r w:rsidR="00EF42C2" w:rsidRPr="00400CEC">
        <w:rPr>
          <w:rFonts w:ascii="Arial" w:hAnsi="Arial" w:cs="Arial"/>
          <w:snapToGrid w:val="0"/>
          <w:sz w:val="22"/>
          <w:szCs w:val="22"/>
        </w:rPr>
        <w:t xml:space="preserve"> </w:t>
      </w:r>
      <w:r w:rsidRPr="00400CEC">
        <w:rPr>
          <w:rFonts w:ascii="Arial" w:hAnsi="Arial" w:cs="Arial"/>
          <w:snapToGrid w:val="0"/>
          <w:sz w:val="22"/>
          <w:szCs w:val="22"/>
        </w:rPr>
        <w:t>v závislosti na způsobu porušení Závazných postupů takto:</w:t>
      </w:r>
    </w:p>
    <w:p w:rsidR="00232AA5" w:rsidRPr="00400CEC" w:rsidRDefault="00232AA5" w:rsidP="00E668A2">
      <w:pPr>
        <w:widowControl w:val="0"/>
        <w:numPr>
          <w:ilvl w:val="2"/>
          <w:numId w:val="41"/>
        </w:numPr>
        <w:tabs>
          <w:tab w:val="left" w:pos="993"/>
          <w:tab w:val="left" w:pos="1134"/>
        </w:tabs>
        <w:spacing w:after="80"/>
        <w:ind w:right="-2"/>
        <w:jc w:val="both"/>
        <w:rPr>
          <w:rFonts w:ascii="Arial" w:hAnsi="Arial" w:cs="Arial"/>
          <w:snapToGrid w:val="0"/>
          <w:sz w:val="22"/>
          <w:szCs w:val="22"/>
        </w:rPr>
      </w:pPr>
      <w:r w:rsidRPr="00400CEC">
        <w:rPr>
          <w:rFonts w:ascii="Arial" w:hAnsi="Arial" w:cs="Arial"/>
          <w:snapToGrid w:val="0"/>
          <w:sz w:val="22"/>
          <w:szCs w:val="22"/>
        </w:rPr>
        <w:t>za neoprávněné rozdělení předmětu zakázky a následný postup podle pravidel pro zakázky nižší kategorie, bude odvod za porušení rozpočtové kázně činit 25 - 40 % částky dotace použité na financování předmětné zakázky vztahující se k danému projektu, u níž k porušení podmínky došlo,</w:t>
      </w:r>
    </w:p>
    <w:p w:rsidR="00232AA5" w:rsidRPr="00400CEC" w:rsidRDefault="00232AA5" w:rsidP="00E668A2">
      <w:pPr>
        <w:widowControl w:val="0"/>
        <w:numPr>
          <w:ilvl w:val="2"/>
          <w:numId w:val="41"/>
        </w:numPr>
        <w:tabs>
          <w:tab w:val="left" w:pos="993"/>
          <w:tab w:val="left" w:pos="1134"/>
        </w:tabs>
        <w:spacing w:after="80"/>
        <w:ind w:right="-2"/>
        <w:jc w:val="both"/>
        <w:rPr>
          <w:rFonts w:ascii="Arial" w:hAnsi="Arial" w:cs="Arial"/>
          <w:snapToGrid w:val="0"/>
          <w:sz w:val="22"/>
          <w:szCs w:val="22"/>
        </w:rPr>
      </w:pPr>
      <w:r w:rsidRPr="00400CEC">
        <w:rPr>
          <w:rFonts w:ascii="Arial" w:hAnsi="Arial" w:cs="Arial"/>
          <w:snapToGrid w:val="0"/>
          <w:sz w:val="22"/>
          <w:szCs w:val="22"/>
        </w:rPr>
        <w:t xml:space="preserve">za nedodržení odpovídajícího způsobu zahájení výběrového řízení bude odvod za porušení rozpočtové kázně činit 25 - 100 % částky dotace použité na financování předmětné zakázky vztahující se k danému projektu, u níž </w:t>
      </w:r>
      <w:r w:rsidR="009E5F61">
        <w:rPr>
          <w:rFonts w:ascii="Arial" w:hAnsi="Arial" w:cs="Arial"/>
          <w:snapToGrid w:val="0"/>
          <w:sz w:val="22"/>
          <w:szCs w:val="22"/>
        </w:rPr>
        <w:t xml:space="preserve">               </w:t>
      </w:r>
      <w:r w:rsidRPr="00400CEC">
        <w:rPr>
          <w:rFonts w:ascii="Arial" w:hAnsi="Arial" w:cs="Arial"/>
          <w:snapToGrid w:val="0"/>
          <w:sz w:val="22"/>
          <w:szCs w:val="22"/>
        </w:rPr>
        <w:t xml:space="preserve">k porušení podmínky došlo. Pokud i přes nedodržení způsobu zahájení výběrového řízení byla umožněna účast dodavatelů ve výběrovém řízení, bude odvod za porušení rozpočtové kázně činit 25 - 40 % částky dotace použité na financování předmětné zakázky vztahující se </w:t>
      </w:r>
      <w:r w:rsidR="009E5F61">
        <w:rPr>
          <w:rFonts w:ascii="Arial" w:hAnsi="Arial" w:cs="Arial"/>
          <w:snapToGrid w:val="0"/>
          <w:sz w:val="22"/>
          <w:szCs w:val="22"/>
        </w:rPr>
        <w:t>k</w:t>
      </w:r>
      <w:r w:rsidRPr="00400CEC">
        <w:rPr>
          <w:rFonts w:ascii="Arial" w:hAnsi="Arial" w:cs="Arial"/>
          <w:snapToGrid w:val="0"/>
          <w:sz w:val="22"/>
          <w:szCs w:val="22"/>
        </w:rPr>
        <w:t xml:space="preserve"> danému projektu, u níž </w:t>
      </w:r>
      <w:r w:rsidR="009E5F61">
        <w:rPr>
          <w:rFonts w:ascii="Arial" w:hAnsi="Arial" w:cs="Arial"/>
          <w:snapToGrid w:val="0"/>
          <w:sz w:val="22"/>
          <w:szCs w:val="22"/>
        </w:rPr>
        <w:t xml:space="preserve">               </w:t>
      </w:r>
      <w:r w:rsidRPr="00400CEC">
        <w:rPr>
          <w:rFonts w:ascii="Arial" w:hAnsi="Arial" w:cs="Arial"/>
          <w:snapToGrid w:val="0"/>
          <w:sz w:val="22"/>
          <w:szCs w:val="22"/>
        </w:rPr>
        <w:t>k porušení podmínky došlo,</w:t>
      </w:r>
    </w:p>
    <w:p w:rsidR="00232AA5" w:rsidRPr="00400CEC" w:rsidRDefault="00232AA5" w:rsidP="00E668A2">
      <w:pPr>
        <w:widowControl w:val="0"/>
        <w:numPr>
          <w:ilvl w:val="2"/>
          <w:numId w:val="41"/>
        </w:numPr>
        <w:tabs>
          <w:tab w:val="left" w:pos="993"/>
          <w:tab w:val="left" w:pos="1134"/>
        </w:tabs>
        <w:spacing w:after="80"/>
        <w:ind w:right="-2"/>
        <w:jc w:val="both"/>
        <w:rPr>
          <w:rFonts w:ascii="Arial" w:hAnsi="Arial" w:cs="Arial"/>
          <w:snapToGrid w:val="0"/>
          <w:sz w:val="22"/>
          <w:szCs w:val="22"/>
        </w:rPr>
      </w:pPr>
      <w:r w:rsidRPr="00400CEC">
        <w:rPr>
          <w:rFonts w:ascii="Arial" w:hAnsi="Arial" w:cs="Arial"/>
          <w:snapToGrid w:val="0"/>
          <w:sz w:val="22"/>
          <w:szCs w:val="22"/>
        </w:rPr>
        <w:t xml:space="preserve">za porušení povinnosti stanovit předmět zakázky nediskriminačním způsobem bude odvod za porušení rozpočtové kázně činit 5 - 25 % částky dotace použité na financování předmětné zakázky vztahující se k danému projektu, u níž </w:t>
      </w:r>
      <w:r w:rsidR="009E5F61">
        <w:rPr>
          <w:rFonts w:ascii="Arial" w:hAnsi="Arial" w:cs="Arial"/>
          <w:snapToGrid w:val="0"/>
          <w:sz w:val="22"/>
          <w:szCs w:val="22"/>
        </w:rPr>
        <w:t xml:space="preserve">          </w:t>
      </w:r>
      <w:r w:rsidRPr="00400CEC">
        <w:rPr>
          <w:rFonts w:ascii="Arial" w:hAnsi="Arial" w:cs="Arial"/>
          <w:snapToGrid w:val="0"/>
          <w:sz w:val="22"/>
          <w:szCs w:val="22"/>
        </w:rPr>
        <w:t>k porušení podmínky došlo,</w:t>
      </w:r>
      <w:r w:rsidRPr="00400CEC">
        <w:rPr>
          <w:rFonts w:ascii="Arial" w:hAnsi="Arial" w:cs="Arial"/>
          <w:snapToGrid w:val="0"/>
          <w:sz w:val="22"/>
          <w:szCs w:val="22"/>
        </w:rPr>
        <w:cr/>
      </w:r>
    </w:p>
    <w:p w:rsidR="00232AA5" w:rsidRPr="00400CEC" w:rsidRDefault="00232AA5" w:rsidP="00E668A2">
      <w:pPr>
        <w:widowControl w:val="0"/>
        <w:numPr>
          <w:ilvl w:val="2"/>
          <w:numId w:val="41"/>
        </w:numPr>
        <w:tabs>
          <w:tab w:val="left" w:pos="993"/>
          <w:tab w:val="left" w:pos="1134"/>
        </w:tabs>
        <w:spacing w:after="80"/>
        <w:ind w:right="-2"/>
        <w:jc w:val="both"/>
        <w:rPr>
          <w:rFonts w:ascii="Arial" w:hAnsi="Arial" w:cs="Arial"/>
          <w:snapToGrid w:val="0"/>
          <w:sz w:val="22"/>
          <w:szCs w:val="22"/>
        </w:rPr>
      </w:pPr>
      <w:r w:rsidRPr="00400CEC">
        <w:rPr>
          <w:rFonts w:ascii="Arial" w:hAnsi="Arial" w:cs="Arial"/>
          <w:snapToGrid w:val="0"/>
          <w:sz w:val="22"/>
          <w:szCs w:val="22"/>
        </w:rPr>
        <w:t xml:space="preserve">za nedodržení požadavků na obsah oznámení o zahájení výběrového řízení či výzvy k podání nabídek bude odvod za porušení rozpočtové kázně činit 5 - 25 % částky dotace použité na financování předmětné zakázky vztahující se </w:t>
      </w:r>
      <w:r w:rsidR="009E5F61">
        <w:rPr>
          <w:rFonts w:ascii="Arial" w:hAnsi="Arial" w:cs="Arial"/>
          <w:snapToGrid w:val="0"/>
          <w:sz w:val="22"/>
          <w:szCs w:val="22"/>
        </w:rPr>
        <w:t xml:space="preserve">               </w:t>
      </w:r>
      <w:r w:rsidRPr="00400CEC">
        <w:rPr>
          <w:rFonts w:ascii="Arial" w:hAnsi="Arial" w:cs="Arial"/>
          <w:snapToGrid w:val="0"/>
          <w:sz w:val="22"/>
          <w:szCs w:val="22"/>
        </w:rPr>
        <w:t>k danému projektu, u níž k porušení podmínky došlo,</w:t>
      </w:r>
    </w:p>
    <w:p w:rsidR="00232AA5" w:rsidRPr="00400CEC" w:rsidRDefault="00232AA5" w:rsidP="00E668A2">
      <w:pPr>
        <w:widowControl w:val="0"/>
        <w:numPr>
          <w:ilvl w:val="2"/>
          <w:numId w:val="41"/>
        </w:numPr>
        <w:tabs>
          <w:tab w:val="left" w:pos="993"/>
          <w:tab w:val="left" w:pos="1134"/>
        </w:tabs>
        <w:spacing w:after="80"/>
        <w:ind w:right="-2"/>
        <w:jc w:val="both"/>
        <w:rPr>
          <w:rFonts w:ascii="Arial" w:hAnsi="Arial" w:cs="Arial"/>
          <w:snapToGrid w:val="0"/>
          <w:sz w:val="22"/>
          <w:szCs w:val="22"/>
        </w:rPr>
      </w:pPr>
      <w:r w:rsidRPr="00400CEC">
        <w:rPr>
          <w:rFonts w:ascii="Arial" w:hAnsi="Arial" w:cs="Arial"/>
          <w:snapToGrid w:val="0"/>
          <w:sz w:val="22"/>
          <w:szCs w:val="22"/>
        </w:rPr>
        <w:t>za nedodržení povinné minimální lhůty pro podání nabídek, bude odvod za porušení rozpočtové kázně činit 5 - 20 % částky dotace použité na financování předmětné zakázky vztahující se k danému projektu, u níž k porušení podmínky došlo,</w:t>
      </w:r>
    </w:p>
    <w:p w:rsidR="00232AA5" w:rsidRPr="00400CEC" w:rsidRDefault="00232AA5" w:rsidP="00E668A2">
      <w:pPr>
        <w:widowControl w:val="0"/>
        <w:numPr>
          <w:ilvl w:val="2"/>
          <w:numId w:val="41"/>
        </w:numPr>
        <w:tabs>
          <w:tab w:val="left" w:pos="993"/>
          <w:tab w:val="left" w:pos="1134"/>
        </w:tabs>
        <w:spacing w:after="80"/>
        <w:ind w:right="-2"/>
        <w:jc w:val="both"/>
        <w:rPr>
          <w:rFonts w:ascii="Arial" w:hAnsi="Arial" w:cs="Arial"/>
          <w:snapToGrid w:val="0"/>
          <w:sz w:val="22"/>
          <w:szCs w:val="22"/>
        </w:rPr>
      </w:pPr>
      <w:r w:rsidRPr="00400CEC">
        <w:rPr>
          <w:rFonts w:ascii="Arial" w:hAnsi="Arial" w:cs="Arial"/>
          <w:snapToGrid w:val="0"/>
          <w:sz w:val="22"/>
          <w:szCs w:val="22"/>
        </w:rPr>
        <w:t xml:space="preserve">za nedodržení postupu pro posouzení a/nebo hodnocení nabídek, bude odvod za porušení rozpočtové kázně činit 10 - 25 % částky dotace použité na financování předmětné zakázky vztahující se k danému projektu, u níž </w:t>
      </w:r>
      <w:r w:rsidR="009E5F61">
        <w:rPr>
          <w:rFonts w:ascii="Arial" w:hAnsi="Arial" w:cs="Arial"/>
          <w:snapToGrid w:val="0"/>
          <w:sz w:val="22"/>
          <w:szCs w:val="22"/>
        </w:rPr>
        <w:t xml:space="preserve">               </w:t>
      </w:r>
      <w:r w:rsidRPr="00400CEC">
        <w:rPr>
          <w:rFonts w:ascii="Arial" w:hAnsi="Arial" w:cs="Arial"/>
          <w:snapToGrid w:val="0"/>
          <w:sz w:val="22"/>
          <w:szCs w:val="22"/>
        </w:rPr>
        <w:t>k porušení podmínky došlo,</w:t>
      </w:r>
    </w:p>
    <w:p w:rsidR="00232AA5" w:rsidRPr="00400CEC" w:rsidRDefault="00232AA5" w:rsidP="00E668A2">
      <w:pPr>
        <w:widowControl w:val="0"/>
        <w:numPr>
          <w:ilvl w:val="2"/>
          <w:numId w:val="41"/>
        </w:numPr>
        <w:tabs>
          <w:tab w:val="left" w:pos="993"/>
          <w:tab w:val="left" w:pos="1134"/>
        </w:tabs>
        <w:spacing w:after="80"/>
        <w:ind w:right="-2"/>
        <w:jc w:val="both"/>
        <w:rPr>
          <w:rFonts w:ascii="Arial" w:hAnsi="Arial" w:cs="Arial"/>
          <w:snapToGrid w:val="0"/>
          <w:sz w:val="22"/>
          <w:szCs w:val="22"/>
        </w:rPr>
      </w:pPr>
      <w:r w:rsidRPr="00400CEC">
        <w:rPr>
          <w:rFonts w:ascii="Arial" w:hAnsi="Arial" w:cs="Arial"/>
          <w:snapToGrid w:val="0"/>
          <w:sz w:val="22"/>
          <w:szCs w:val="22"/>
        </w:rPr>
        <w:t xml:space="preserve">za použití kvalifikačních kritérií, neodpovídajících rozsahu a složitosti předmětu zakázky, a pokud základním hodnotícím kritériem je ekonomická výhodnost nabídky, použitím dílčích hodnotících kritérií nevyjadřujících vztah užitné hodnoty a ceny předmětu plnění, bude odvod za porušení rozpočtové kázně činit 5 – 25 % částky dotace použité na financování předmětné zakázky vztahující se k danému projektu, u níž k porušení podmínky došlo, </w:t>
      </w:r>
    </w:p>
    <w:p w:rsidR="00232AA5" w:rsidRPr="00400CEC" w:rsidRDefault="00232AA5" w:rsidP="00E668A2">
      <w:pPr>
        <w:widowControl w:val="0"/>
        <w:numPr>
          <w:ilvl w:val="2"/>
          <w:numId w:val="41"/>
        </w:numPr>
        <w:tabs>
          <w:tab w:val="left" w:pos="993"/>
          <w:tab w:val="left" w:pos="1134"/>
        </w:tabs>
        <w:spacing w:after="80"/>
        <w:ind w:right="-2"/>
        <w:jc w:val="both"/>
        <w:rPr>
          <w:rFonts w:ascii="Arial" w:hAnsi="Arial" w:cs="Arial"/>
          <w:snapToGrid w:val="0"/>
          <w:sz w:val="22"/>
          <w:szCs w:val="22"/>
        </w:rPr>
      </w:pPr>
      <w:r w:rsidRPr="00400CEC">
        <w:rPr>
          <w:rFonts w:ascii="Arial" w:hAnsi="Arial" w:cs="Arial"/>
          <w:snapToGrid w:val="0"/>
          <w:sz w:val="22"/>
          <w:szCs w:val="22"/>
        </w:rPr>
        <w:t xml:space="preserve">za použití jiných hodnotících kritérií než byla uvedená v zadávacích podmínkách, bude odvod za porušení rozpočtové kázně činit 10 – 25 % částky dotace použité na financování předmětné zakázky vztahující se k danému </w:t>
      </w:r>
      <w:r w:rsidRPr="00400CEC">
        <w:rPr>
          <w:rFonts w:ascii="Arial" w:hAnsi="Arial" w:cs="Arial"/>
          <w:snapToGrid w:val="0"/>
          <w:sz w:val="22"/>
          <w:szCs w:val="22"/>
        </w:rPr>
        <w:lastRenderedPageBreak/>
        <w:t>projektu, u níž k porušení podmínky došlo,</w:t>
      </w:r>
    </w:p>
    <w:p w:rsidR="00232AA5" w:rsidRPr="00400CEC" w:rsidRDefault="00232AA5" w:rsidP="00E668A2">
      <w:pPr>
        <w:widowControl w:val="0"/>
        <w:numPr>
          <w:ilvl w:val="2"/>
          <w:numId w:val="41"/>
        </w:numPr>
        <w:tabs>
          <w:tab w:val="left" w:pos="993"/>
          <w:tab w:val="left" w:pos="1134"/>
        </w:tabs>
        <w:spacing w:after="80"/>
        <w:ind w:right="-2"/>
        <w:jc w:val="both"/>
        <w:rPr>
          <w:rFonts w:ascii="Arial" w:hAnsi="Arial" w:cs="Arial"/>
          <w:snapToGrid w:val="0"/>
          <w:sz w:val="22"/>
          <w:szCs w:val="22"/>
        </w:rPr>
      </w:pPr>
      <w:r w:rsidRPr="00400CEC">
        <w:rPr>
          <w:rFonts w:ascii="Arial" w:hAnsi="Arial" w:cs="Arial"/>
          <w:snapToGrid w:val="0"/>
          <w:sz w:val="22"/>
          <w:szCs w:val="22"/>
        </w:rPr>
        <w:t xml:space="preserve">za zadání dodatečné zakázky (tzv. vícepráce) přidělené bez příslušného výběrového řízení při neexistenci okolností, které by to odůvodňovaly, bude odvod za porušení rozpočtové kázně činit 25 - 40% částky dotace použité na financování předmětné zakázky (vícepráce) vztahující se k danému projektu, </w:t>
      </w:r>
      <w:r w:rsidR="009E5F61">
        <w:rPr>
          <w:rFonts w:ascii="Arial" w:hAnsi="Arial" w:cs="Arial"/>
          <w:snapToGrid w:val="0"/>
          <w:sz w:val="22"/>
          <w:szCs w:val="22"/>
        </w:rPr>
        <w:t xml:space="preserve">     </w:t>
      </w:r>
      <w:r w:rsidRPr="00400CEC">
        <w:rPr>
          <w:rFonts w:ascii="Arial" w:hAnsi="Arial" w:cs="Arial"/>
          <w:snapToGrid w:val="0"/>
          <w:sz w:val="22"/>
          <w:szCs w:val="22"/>
        </w:rPr>
        <w:t>u níž k porušení podmínky došlo,</w:t>
      </w:r>
    </w:p>
    <w:p w:rsidR="00232AA5" w:rsidRPr="00400CEC" w:rsidRDefault="00232AA5" w:rsidP="00E668A2">
      <w:pPr>
        <w:widowControl w:val="0"/>
        <w:numPr>
          <w:ilvl w:val="2"/>
          <w:numId w:val="41"/>
        </w:numPr>
        <w:tabs>
          <w:tab w:val="left" w:pos="993"/>
          <w:tab w:val="left" w:pos="1134"/>
        </w:tabs>
        <w:spacing w:after="80"/>
        <w:ind w:right="-2"/>
        <w:jc w:val="both"/>
        <w:rPr>
          <w:rFonts w:ascii="Arial" w:hAnsi="Arial" w:cs="Arial"/>
          <w:snapToGrid w:val="0"/>
          <w:sz w:val="22"/>
          <w:szCs w:val="22"/>
        </w:rPr>
      </w:pPr>
      <w:r w:rsidRPr="00400CEC">
        <w:rPr>
          <w:rFonts w:ascii="Arial" w:hAnsi="Arial" w:cs="Arial"/>
          <w:snapToGrid w:val="0"/>
          <w:sz w:val="22"/>
          <w:szCs w:val="22"/>
        </w:rPr>
        <w:t xml:space="preserve">za porušení zásady rovného zacházení nebo zákazu diskriminace bude odvod za porušení rozpočtové kázně činit 5 - 20 % částky dotace použité na financování předmětné zakázky vztahující se k danému projektu, u níž </w:t>
      </w:r>
      <w:r w:rsidR="009E5F61">
        <w:rPr>
          <w:rFonts w:ascii="Arial" w:hAnsi="Arial" w:cs="Arial"/>
          <w:snapToGrid w:val="0"/>
          <w:sz w:val="22"/>
          <w:szCs w:val="22"/>
        </w:rPr>
        <w:t xml:space="preserve">               </w:t>
      </w:r>
      <w:r w:rsidRPr="00400CEC">
        <w:rPr>
          <w:rFonts w:ascii="Arial" w:hAnsi="Arial" w:cs="Arial"/>
          <w:snapToGrid w:val="0"/>
          <w:sz w:val="22"/>
          <w:szCs w:val="22"/>
        </w:rPr>
        <w:t>k porušení podmínky došlo,</w:t>
      </w:r>
    </w:p>
    <w:p w:rsidR="00232AA5" w:rsidRPr="00400CEC" w:rsidRDefault="00232AA5" w:rsidP="00E668A2">
      <w:pPr>
        <w:widowControl w:val="0"/>
        <w:numPr>
          <w:ilvl w:val="2"/>
          <w:numId w:val="41"/>
        </w:numPr>
        <w:tabs>
          <w:tab w:val="left" w:pos="993"/>
          <w:tab w:val="left" w:pos="1134"/>
        </w:tabs>
        <w:spacing w:after="80"/>
        <w:ind w:right="-2"/>
        <w:jc w:val="both"/>
        <w:rPr>
          <w:rFonts w:ascii="Arial" w:hAnsi="Arial" w:cs="Arial"/>
          <w:snapToGrid w:val="0"/>
          <w:sz w:val="22"/>
          <w:szCs w:val="22"/>
        </w:rPr>
      </w:pPr>
      <w:r w:rsidRPr="00400CEC">
        <w:rPr>
          <w:rFonts w:ascii="Arial" w:hAnsi="Arial" w:cs="Arial"/>
          <w:snapToGrid w:val="0"/>
          <w:sz w:val="22"/>
          <w:szCs w:val="22"/>
        </w:rPr>
        <w:t xml:space="preserve">za porušení povinnosti zrušit výběrové řízení a uzavření smlouvy </w:t>
      </w:r>
      <w:r w:rsidR="009E5F61">
        <w:rPr>
          <w:rFonts w:ascii="Arial" w:hAnsi="Arial" w:cs="Arial"/>
          <w:snapToGrid w:val="0"/>
          <w:sz w:val="22"/>
          <w:szCs w:val="22"/>
        </w:rPr>
        <w:t xml:space="preserve">                     </w:t>
      </w:r>
      <w:r w:rsidRPr="00400CEC">
        <w:rPr>
          <w:rFonts w:ascii="Arial" w:hAnsi="Arial" w:cs="Arial"/>
          <w:snapToGrid w:val="0"/>
          <w:sz w:val="22"/>
          <w:szCs w:val="22"/>
        </w:rPr>
        <w:t xml:space="preserve">s uchazečem, který měl být při dodržení zadávacích podmínek vyloučen </w:t>
      </w:r>
      <w:r w:rsidR="009E5F61">
        <w:rPr>
          <w:rFonts w:ascii="Arial" w:hAnsi="Arial" w:cs="Arial"/>
          <w:snapToGrid w:val="0"/>
          <w:sz w:val="22"/>
          <w:szCs w:val="22"/>
        </w:rPr>
        <w:t xml:space="preserve">            </w:t>
      </w:r>
      <w:r w:rsidRPr="00400CEC">
        <w:rPr>
          <w:rFonts w:ascii="Arial" w:hAnsi="Arial" w:cs="Arial"/>
          <w:snapToGrid w:val="0"/>
          <w:sz w:val="22"/>
          <w:szCs w:val="22"/>
        </w:rPr>
        <w:t>z výběrového řízení, bude odvod za porušení rozpočtové kázně činit podle závažnosti porušení 25 - 40% částky dotace použité na financování předmětné zakázky vztahující se k danému projektu, u níž k porušení podmínky došlo,</w:t>
      </w:r>
    </w:p>
    <w:p w:rsidR="00232AA5" w:rsidRPr="00400CEC" w:rsidRDefault="00232AA5" w:rsidP="00E668A2">
      <w:pPr>
        <w:widowControl w:val="0"/>
        <w:numPr>
          <w:ilvl w:val="2"/>
          <w:numId w:val="41"/>
        </w:numPr>
        <w:tabs>
          <w:tab w:val="left" w:pos="993"/>
          <w:tab w:val="left" w:pos="1134"/>
        </w:tabs>
        <w:spacing w:after="80"/>
        <w:ind w:right="-2"/>
        <w:jc w:val="both"/>
        <w:rPr>
          <w:rFonts w:ascii="Arial" w:hAnsi="Arial" w:cs="Arial"/>
          <w:snapToGrid w:val="0"/>
          <w:sz w:val="22"/>
          <w:szCs w:val="22"/>
        </w:rPr>
      </w:pPr>
      <w:r w:rsidRPr="00400CEC">
        <w:rPr>
          <w:rFonts w:ascii="Arial" w:hAnsi="Arial" w:cs="Arial"/>
          <w:snapToGrid w:val="0"/>
          <w:sz w:val="22"/>
          <w:szCs w:val="22"/>
        </w:rPr>
        <w:t xml:space="preserve">za porušení povinností při uzavírání smlouvy s dodavatelem, či nedodržení požadavků na obsah smlouvy bude odvod za porušení rozpočtové kázně činit </w:t>
      </w:r>
      <w:r w:rsidR="009E5F61">
        <w:rPr>
          <w:rFonts w:ascii="Arial" w:hAnsi="Arial" w:cs="Arial"/>
          <w:snapToGrid w:val="0"/>
          <w:sz w:val="22"/>
          <w:szCs w:val="22"/>
        </w:rPr>
        <w:t xml:space="preserve">   </w:t>
      </w:r>
      <w:r w:rsidRPr="00400CEC">
        <w:rPr>
          <w:rFonts w:ascii="Arial" w:hAnsi="Arial" w:cs="Arial"/>
          <w:snapToGrid w:val="0"/>
          <w:sz w:val="22"/>
          <w:szCs w:val="22"/>
        </w:rPr>
        <w:t>5 - 25% částky dotace použité na financování předmětné zakázky vztahující se k danému projektu, u níž k porušení podmínky došlo,</w:t>
      </w:r>
    </w:p>
    <w:p w:rsidR="00232AA5" w:rsidRPr="00400CEC" w:rsidRDefault="00232AA5" w:rsidP="00E668A2">
      <w:pPr>
        <w:widowControl w:val="0"/>
        <w:numPr>
          <w:ilvl w:val="2"/>
          <w:numId w:val="41"/>
        </w:numPr>
        <w:tabs>
          <w:tab w:val="left" w:pos="993"/>
          <w:tab w:val="left" w:pos="1134"/>
        </w:tabs>
        <w:spacing w:after="80"/>
        <w:ind w:right="-2"/>
        <w:jc w:val="both"/>
        <w:rPr>
          <w:rFonts w:ascii="Arial" w:hAnsi="Arial" w:cs="Arial"/>
          <w:snapToGrid w:val="0"/>
          <w:sz w:val="22"/>
          <w:szCs w:val="22"/>
        </w:rPr>
      </w:pPr>
      <w:r w:rsidRPr="00400CEC">
        <w:rPr>
          <w:rFonts w:ascii="Arial" w:hAnsi="Arial" w:cs="Arial"/>
          <w:snapToGrid w:val="0"/>
          <w:sz w:val="22"/>
          <w:szCs w:val="22"/>
        </w:rPr>
        <w:t xml:space="preserve">za porušení povinnosti uchovat dokumentaci o výběrovém řízení a záznamy </w:t>
      </w:r>
      <w:r w:rsidR="00EF42C2" w:rsidRPr="00400CEC">
        <w:rPr>
          <w:rFonts w:ascii="Arial" w:hAnsi="Arial" w:cs="Arial"/>
          <w:snapToGrid w:val="0"/>
          <w:sz w:val="22"/>
          <w:szCs w:val="22"/>
        </w:rPr>
        <w:t xml:space="preserve">                 </w:t>
      </w:r>
      <w:r w:rsidRPr="00400CEC">
        <w:rPr>
          <w:rFonts w:ascii="Arial" w:hAnsi="Arial" w:cs="Arial"/>
          <w:snapToGrid w:val="0"/>
          <w:sz w:val="22"/>
          <w:szCs w:val="22"/>
        </w:rPr>
        <w:t xml:space="preserve">o elektronických úkonech souvisejících s výběrem dodavatele v minimálním povinném rozsahu bude odvod za porušení rozpočtové kázně činit 5 - 20 % částky dotace použité na financování předmětné zakázky vztahující se </w:t>
      </w:r>
      <w:r w:rsidR="009E5F61">
        <w:rPr>
          <w:rFonts w:ascii="Arial" w:hAnsi="Arial" w:cs="Arial"/>
          <w:snapToGrid w:val="0"/>
          <w:sz w:val="22"/>
          <w:szCs w:val="22"/>
        </w:rPr>
        <w:t xml:space="preserve">               </w:t>
      </w:r>
      <w:r w:rsidRPr="00400CEC">
        <w:rPr>
          <w:rFonts w:ascii="Arial" w:hAnsi="Arial" w:cs="Arial"/>
          <w:snapToGrid w:val="0"/>
          <w:sz w:val="22"/>
          <w:szCs w:val="22"/>
        </w:rPr>
        <w:t>k danému projektu, u níž k porušení podmínky došlo,</w:t>
      </w:r>
    </w:p>
    <w:p w:rsidR="00232AA5" w:rsidRPr="00400CEC" w:rsidRDefault="00232AA5" w:rsidP="00E668A2">
      <w:pPr>
        <w:widowControl w:val="0"/>
        <w:numPr>
          <w:ilvl w:val="2"/>
          <w:numId w:val="41"/>
        </w:numPr>
        <w:tabs>
          <w:tab w:val="left" w:pos="993"/>
          <w:tab w:val="left" w:pos="1134"/>
        </w:tabs>
        <w:spacing w:after="80"/>
        <w:ind w:right="-2"/>
        <w:jc w:val="both"/>
        <w:rPr>
          <w:rFonts w:ascii="Arial" w:hAnsi="Arial" w:cs="Arial"/>
          <w:snapToGrid w:val="0"/>
          <w:sz w:val="22"/>
          <w:szCs w:val="22"/>
        </w:rPr>
      </w:pPr>
      <w:r w:rsidRPr="00400CEC">
        <w:rPr>
          <w:rFonts w:ascii="Arial" w:hAnsi="Arial" w:cs="Arial"/>
          <w:snapToGrid w:val="0"/>
          <w:sz w:val="22"/>
          <w:szCs w:val="22"/>
        </w:rPr>
        <w:t>za jiné závažné porušení povinností při zadávání veřejných zakázek, stanovených poskytovatelem dotace, které mělo či mohlo mít vliv na výběr nejvhodnější nabídky, bude odvod za porušení rozpočtové kázně činit podle závažnosti porušení 5 – 25 % částky dotace použité na financování předmětné zakázky vztahující se k danému projektu, u níž k porušení podmínky došlo,</w:t>
      </w:r>
    </w:p>
    <w:p w:rsidR="00232AA5" w:rsidRPr="00400CEC" w:rsidRDefault="00232AA5" w:rsidP="00E668A2">
      <w:pPr>
        <w:widowControl w:val="0"/>
        <w:numPr>
          <w:ilvl w:val="2"/>
          <w:numId w:val="41"/>
        </w:numPr>
        <w:tabs>
          <w:tab w:val="left" w:pos="993"/>
          <w:tab w:val="left" w:pos="1134"/>
        </w:tabs>
        <w:spacing w:after="80"/>
        <w:ind w:right="-2"/>
        <w:jc w:val="both"/>
        <w:rPr>
          <w:rFonts w:ascii="Arial" w:hAnsi="Arial" w:cs="Arial"/>
          <w:snapToGrid w:val="0"/>
          <w:sz w:val="22"/>
          <w:szCs w:val="22"/>
        </w:rPr>
      </w:pPr>
      <w:r w:rsidRPr="00400CEC">
        <w:rPr>
          <w:rFonts w:ascii="Arial" w:hAnsi="Arial" w:cs="Arial"/>
          <w:snapToGrid w:val="0"/>
          <w:sz w:val="22"/>
          <w:szCs w:val="22"/>
        </w:rPr>
        <w:t xml:space="preserve">za zjevná administrativní pochybení, která neměla vliv na výběr dodavatele, bude odvod za porušení rozpočtové kázně činit 0 - 2 % částky dotace použité na financování předmětné zakázky vztahující se k danému projektu, u níž </w:t>
      </w:r>
      <w:r w:rsidR="009E5F61">
        <w:rPr>
          <w:rFonts w:ascii="Arial" w:hAnsi="Arial" w:cs="Arial"/>
          <w:snapToGrid w:val="0"/>
          <w:sz w:val="22"/>
          <w:szCs w:val="22"/>
        </w:rPr>
        <w:t xml:space="preserve">               </w:t>
      </w:r>
      <w:r w:rsidRPr="00400CEC">
        <w:rPr>
          <w:rFonts w:ascii="Arial" w:hAnsi="Arial" w:cs="Arial"/>
          <w:snapToGrid w:val="0"/>
          <w:sz w:val="22"/>
          <w:szCs w:val="22"/>
        </w:rPr>
        <w:t>k porušení podmínky došlo.</w:t>
      </w:r>
    </w:p>
    <w:p w:rsidR="00232AA5" w:rsidRPr="00400CEC" w:rsidRDefault="00D44155" w:rsidP="00D44155">
      <w:pPr>
        <w:widowControl w:val="0"/>
        <w:numPr>
          <w:ilvl w:val="0"/>
          <w:numId w:val="24"/>
        </w:numPr>
        <w:tabs>
          <w:tab w:val="num" w:pos="426"/>
        </w:tabs>
        <w:spacing w:after="80"/>
        <w:ind w:left="426" w:right="-2" w:hanging="426"/>
        <w:jc w:val="both"/>
        <w:rPr>
          <w:rFonts w:ascii="Arial" w:hAnsi="Arial" w:cs="Arial"/>
          <w:snapToGrid w:val="0"/>
          <w:sz w:val="22"/>
          <w:szCs w:val="22"/>
        </w:rPr>
      </w:pPr>
      <w:r w:rsidRPr="00400CEC">
        <w:rPr>
          <w:rFonts w:ascii="Arial" w:hAnsi="Arial" w:cs="Arial"/>
          <w:snapToGrid w:val="0"/>
          <w:sz w:val="22"/>
          <w:szCs w:val="22"/>
        </w:rPr>
        <w:t>v</w:t>
      </w:r>
      <w:r w:rsidR="00232AA5" w:rsidRPr="00400CEC">
        <w:rPr>
          <w:rFonts w:ascii="Arial" w:hAnsi="Arial" w:cs="Arial"/>
          <w:snapToGrid w:val="0"/>
          <w:sz w:val="22"/>
          <w:szCs w:val="22"/>
        </w:rPr>
        <w:t xml:space="preserve"> části III Podmínek, na které je poskytnutí dotace vázáno, v bodu </w:t>
      </w:r>
      <w:r w:rsidR="00F10D9D" w:rsidRPr="00400CEC">
        <w:rPr>
          <w:rFonts w:ascii="Arial" w:hAnsi="Arial" w:cs="Arial"/>
          <w:snapToGrid w:val="0"/>
          <w:sz w:val="22"/>
          <w:szCs w:val="22"/>
        </w:rPr>
        <w:t>2. b)</w:t>
      </w:r>
      <w:r w:rsidR="00232AA5" w:rsidRPr="00400CEC">
        <w:rPr>
          <w:rFonts w:ascii="Arial" w:hAnsi="Arial" w:cs="Arial"/>
          <w:snapToGrid w:val="0"/>
          <w:sz w:val="22"/>
          <w:szCs w:val="22"/>
        </w:rPr>
        <w:t xml:space="preserve"> bude odvod za por</w:t>
      </w:r>
      <w:r w:rsidR="00F10D9D" w:rsidRPr="00400CEC">
        <w:rPr>
          <w:rFonts w:ascii="Arial" w:hAnsi="Arial" w:cs="Arial"/>
          <w:snapToGrid w:val="0"/>
          <w:sz w:val="22"/>
          <w:szCs w:val="22"/>
        </w:rPr>
        <w:t>ušení rozpočtové kázně činit 5</w:t>
      </w:r>
      <w:r w:rsidR="00232AA5" w:rsidRPr="00400CEC">
        <w:rPr>
          <w:rFonts w:ascii="Arial" w:hAnsi="Arial" w:cs="Arial"/>
          <w:snapToGrid w:val="0"/>
          <w:sz w:val="22"/>
          <w:szCs w:val="22"/>
        </w:rPr>
        <w:t xml:space="preserve"> - 7% částek dotace použité na financování předmětných zakázek vztahujících se k danému projektu, u nichž nebyla splněna tato povinnost.</w:t>
      </w:r>
    </w:p>
    <w:p w:rsidR="00F10D9D" w:rsidRPr="00400CEC" w:rsidRDefault="00F10D9D" w:rsidP="00F10D9D">
      <w:pPr>
        <w:widowControl w:val="0"/>
        <w:numPr>
          <w:ilvl w:val="0"/>
          <w:numId w:val="24"/>
        </w:numPr>
        <w:tabs>
          <w:tab w:val="num" w:pos="426"/>
        </w:tabs>
        <w:spacing w:after="80"/>
        <w:ind w:left="426" w:right="-2" w:hanging="426"/>
        <w:jc w:val="both"/>
        <w:rPr>
          <w:rFonts w:ascii="Arial" w:hAnsi="Arial" w:cs="Arial"/>
          <w:snapToGrid w:val="0"/>
          <w:sz w:val="22"/>
          <w:szCs w:val="22"/>
        </w:rPr>
      </w:pPr>
      <w:r w:rsidRPr="00400CEC">
        <w:rPr>
          <w:rFonts w:ascii="Arial" w:hAnsi="Arial" w:cs="Arial"/>
          <w:snapToGrid w:val="0"/>
          <w:sz w:val="22"/>
          <w:szCs w:val="22"/>
        </w:rPr>
        <w:t xml:space="preserve">za </w:t>
      </w:r>
      <w:r w:rsidR="00AF37C8" w:rsidRPr="00400CEC">
        <w:rPr>
          <w:rFonts w:ascii="Arial" w:hAnsi="Arial" w:cs="Arial"/>
          <w:snapToGrid w:val="0"/>
          <w:sz w:val="22"/>
          <w:szCs w:val="22"/>
        </w:rPr>
        <w:t xml:space="preserve">porušení </w:t>
      </w:r>
      <w:r w:rsidRPr="00400CEC">
        <w:rPr>
          <w:rFonts w:ascii="Arial" w:hAnsi="Arial" w:cs="Arial"/>
          <w:snapToGrid w:val="0"/>
          <w:sz w:val="22"/>
          <w:szCs w:val="22"/>
        </w:rPr>
        <w:t xml:space="preserve">povinnosti uložené v části III, na které je poskytnutí dotace vázáno v bodě 14., bude odvod za porušení rozpočtové kázně činit 0,05 - 0,07% </w:t>
      </w:r>
      <w:r w:rsidR="00BE2FC0" w:rsidRPr="00400CEC">
        <w:rPr>
          <w:rFonts w:ascii="Arial" w:hAnsi="Arial" w:cs="Arial"/>
          <w:snapToGrid w:val="0"/>
          <w:sz w:val="22"/>
          <w:szCs w:val="22"/>
        </w:rPr>
        <w:t xml:space="preserve">z celkové částky </w:t>
      </w:r>
      <w:r w:rsidRPr="00400CEC">
        <w:rPr>
          <w:rFonts w:ascii="Arial" w:hAnsi="Arial" w:cs="Arial"/>
          <w:snapToGrid w:val="0"/>
          <w:sz w:val="22"/>
          <w:szCs w:val="22"/>
        </w:rPr>
        <w:t xml:space="preserve">vyplacené dotace za každý případ, </w:t>
      </w:r>
    </w:p>
    <w:p w:rsidR="00F10D9D" w:rsidRPr="00400CEC" w:rsidRDefault="00F10D9D" w:rsidP="00015369">
      <w:pPr>
        <w:widowControl w:val="0"/>
        <w:numPr>
          <w:ilvl w:val="0"/>
          <w:numId w:val="24"/>
        </w:numPr>
        <w:spacing w:after="80"/>
        <w:ind w:left="284" w:right="-2" w:firstLine="0"/>
        <w:jc w:val="both"/>
        <w:rPr>
          <w:rFonts w:ascii="Arial" w:hAnsi="Arial" w:cs="Arial"/>
          <w:snapToGrid w:val="0"/>
          <w:sz w:val="22"/>
          <w:szCs w:val="22"/>
        </w:rPr>
      </w:pPr>
      <w:r w:rsidRPr="00400CEC">
        <w:rPr>
          <w:rFonts w:ascii="Arial" w:hAnsi="Arial" w:cs="Arial"/>
          <w:snapToGrid w:val="0"/>
          <w:sz w:val="22"/>
          <w:szCs w:val="22"/>
        </w:rPr>
        <w:t xml:space="preserve">za porušení povinnosti uložené v části III, pod bodem 18., bude odvod za porušení rozpočtové kázně činit 20 - 25% částky </w:t>
      </w:r>
      <w:r w:rsidR="00BE2FC0" w:rsidRPr="00400CEC">
        <w:rPr>
          <w:rFonts w:ascii="Arial" w:hAnsi="Arial" w:cs="Arial"/>
          <w:snapToGrid w:val="0"/>
          <w:sz w:val="22"/>
          <w:szCs w:val="22"/>
        </w:rPr>
        <w:t xml:space="preserve">vyplacené </w:t>
      </w:r>
      <w:r w:rsidRPr="00400CEC">
        <w:rPr>
          <w:rFonts w:ascii="Arial" w:hAnsi="Arial" w:cs="Arial"/>
          <w:snapToGrid w:val="0"/>
          <w:sz w:val="22"/>
          <w:szCs w:val="22"/>
        </w:rPr>
        <w:t>dotace odpovídající hodnotě zakázky na stavební práce, u níž bylo porušení identifikováno.</w:t>
      </w:r>
    </w:p>
    <w:p w:rsidR="00F10D9D" w:rsidRPr="00400CEC" w:rsidRDefault="00AF37C8" w:rsidP="00F10D9D">
      <w:pPr>
        <w:widowControl w:val="0"/>
        <w:numPr>
          <w:ilvl w:val="0"/>
          <w:numId w:val="24"/>
        </w:numPr>
        <w:tabs>
          <w:tab w:val="num" w:pos="426"/>
        </w:tabs>
        <w:spacing w:after="80"/>
        <w:ind w:left="426" w:right="-2" w:hanging="426"/>
        <w:jc w:val="both"/>
        <w:rPr>
          <w:rFonts w:ascii="Arial" w:hAnsi="Arial" w:cs="Arial"/>
          <w:b/>
          <w:snapToGrid w:val="0"/>
          <w:sz w:val="22"/>
          <w:szCs w:val="22"/>
        </w:rPr>
      </w:pPr>
      <w:r w:rsidRPr="00400CEC">
        <w:rPr>
          <w:rFonts w:ascii="Arial" w:hAnsi="Arial" w:cs="Arial"/>
          <w:snapToGrid w:val="0"/>
          <w:sz w:val="22"/>
          <w:szCs w:val="22"/>
        </w:rPr>
        <w:t xml:space="preserve"> </w:t>
      </w:r>
      <w:r w:rsidR="00F10D9D" w:rsidRPr="00400CEC">
        <w:rPr>
          <w:rFonts w:ascii="Arial" w:hAnsi="Arial" w:cs="Arial"/>
          <w:snapToGrid w:val="0"/>
          <w:sz w:val="22"/>
          <w:szCs w:val="22"/>
        </w:rPr>
        <w:t xml:space="preserve">při porušení rozpočtové kázně spočívající v nesplnění více bodů Podmínek, z nichž </w:t>
      </w:r>
      <w:r w:rsidR="009E5F61">
        <w:rPr>
          <w:rFonts w:ascii="Arial" w:hAnsi="Arial" w:cs="Arial"/>
          <w:snapToGrid w:val="0"/>
          <w:sz w:val="22"/>
          <w:szCs w:val="22"/>
        </w:rPr>
        <w:t xml:space="preserve">   </w:t>
      </w:r>
      <w:r w:rsidR="00F10D9D" w:rsidRPr="00400CEC">
        <w:rPr>
          <w:rFonts w:ascii="Arial" w:hAnsi="Arial" w:cs="Arial"/>
          <w:snapToGrid w:val="0"/>
          <w:sz w:val="22"/>
          <w:szCs w:val="22"/>
        </w:rPr>
        <w:t>u každé je výše uvedená procentní částka, se procentní částky sčítají. Odvod za porušení Podmínek však nemůže být vyšší než celková částka vyplacené dotace.</w:t>
      </w:r>
    </w:p>
    <w:p w:rsidR="00AF37C8" w:rsidRPr="00400CEC" w:rsidRDefault="00AF37C8" w:rsidP="00AF37C8">
      <w:pPr>
        <w:widowControl w:val="0"/>
        <w:spacing w:after="80"/>
        <w:ind w:right="-2"/>
        <w:jc w:val="both"/>
        <w:rPr>
          <w:rFonts w:ascii="Arial" w:hAnsi="Arial" w:cs="Arial"/>
          <w:snapToGrid w:val="0"/>
          <w:sz w:val="22"/>
          <w:szCs w:val="22"/>
        </w:rPr>
      </w:pPr>
    </w:p>
    <w:p w:rsidR="00237224" w:rsidRPr="00400CEC" w:rsidRDefault="00237224" w:rsidP="00D71773">
      <w:pPr>
        <w:pStyle w:val="Odstavecseseznamem"/>
        <w:numPr>
          <w:ilvl w:val="0"/>
          <w:numId w:val="12"/>
        </w:numPr>
        <w:spacing w:before="120" w:after="120"/>
        <w:jc w:val="both"/>
        <w:rPr>
          <w:rFonts w:ascii="Arial" w:hAnsi="Arial" w:cs="Arial"/>
          <w:vanish/>
          <w:sz w:val="22"/>
          <w:szCs w:val="22"/>
        </w:rPr>
      </w:pPr>
    </w:p>
    <w:p w:rsidR="00237224" w:rsidRPr="00400CEC" w:rsidRDefault="00237224" w:rsidP="00D71773">
      <w:pPr>
        <w:pStyle w:val="Odstavecseseznamem"/>
        <w:numPr>
          <w:ilvl w:val="0"/>
          <w:numId w:val="12"/>
        </w:numPr>
        <w:spacing w:before="120" w:after="120"/>
        <w:jc w:val="both"/>
        <w:rPr>
          <w:rFonts w:ascii="Arial" w:hAnsi="Arial" w:cs="Arial"/>
          <w:vanish/>
          <w:sz w:val="22"/>
          <w:szCs w:val="22"/>
        </w:rPr>
      </w:pPr>
    </w:p>
    <w:p w:rsidR="00237224" w:rsidRPr="00400CEC" w:rsidRDefault="00237224" w:rsidP="00D71773">
      <w:pPr>
        <w:pStyle w:val="Odstavecseseznamem"/>
        <w:numPr>
          <w:ilvl w:val="0"/>
          <w:numId w:val="12"/>
        </w:numPr>
        <w:spacing w:before="120" w:after="120"/>
        <w:jc w:val="both"/>
        <w:rPr>
          <w:rFonts w:ascii="Arial" w:hAnsi="Arial" w:cs="Arial"/>
          <w:vanish/>
          <w:sz w:val="22"/>
          <w:szCs w:val="22"/>
        </w:rPr>
      </w:pPr>
    </w:p>
    <w:p w:rsidR="00237224" w:rsidRPr="00400CEC" w:rsidRDefault="00237224" w:rsidP="00D71773">
      <w:pPr>
        <w:pStyle w:val="Odstavecseseznamem"/>
        <w:numPr>
          <w:ilvl w:val="0"/>
          <w:numId w:val="12"/>
        </w:numPr>
        <w:spacing w:before="120" w:after="120"/>
        <w:jc w:val="both"/>
        <w:rPr>
          <w:rFonts w:ascii="Arial" w:hAnsi="Arial" w:cs="Arial"/>
          <w:vanish/>
          <w:sz w:val="22"/>
          <w:szCs w:val="22"/>
        </w:rPr>
      </w:pPr>
    </w:p>
    <w:p w:rsidR="00237224" w:rsidRPr="00400CEC" w:rsidRDefault="00237224" w:rsidP="00D71773">
      <w:pPr>
        <w:pStyle w:val="Odstavecseseznamem"/>
        <w:numPr>
          <w:ilvl w:val="0"/>
          <w:numId w:val="12"/>
        </w:numPr>
        <w:spacing w:before="120" w:after="120"/>
        <w:jc w:val="both"/>
        <w:rPr>
          <w:rFonts w:ascii="Arial" w:hAnsi="Arial" w:cs="Arial"/>
          <w:vanish/>
          <w:sz w:val="22"/>
          <w:szCs w:val="22"/>
        </w:rPr>
      </w:pPr>
    </w:p>
    <w:p w:rsidR="00237224" w:rsidRPr="00400CEC" w:rsidRDefault="00237224" w:rsidP="00237224">
      <w:pPr>
        <w:widowControl w:val="0"/>
        <w:spacing w:after="80"/>
        <w:ind w:right="-2"/>
        <w:jc w:val="both"/>
        <w:rPr>
          <w:rFonts w:ascii="Arial" w:hAnsi="Arial" w:cs="Arial"/>
          <w:snapToGrid w:val="0"/>
          <w:sz w:val="22"/>
          <w:szCs w:val="22"/>
        </w:rPr>
      </w:pPr>
    </w:p>
    <w:p w:rsidR="00237224" w:rsidRPr="00400CEC" w:rsidRDefault="00237224" w:rsidP="00237224">
      <w:pPr>
        <w:widowControl w:val="0"/>
        <w:tabs>
          <w:tab w:val="left" w:pos="708"/>
        </w:tabs>
        <w:spacing w:after="120"/>
        <w:jc w:val="center"/>
        <w:rPr>
          <w:rFonts w:ascii="Arial" w:hAnsi="Arial" w:cs="Arial"/>
          <w:b/>
          <w:i/>
          <w:snapToGrid w:val="0"/>
          <w:sz w:val="22"/>
          <w:szCs w:val="22"/>
        </w:rPr>
      </w:pPr>
      <w:r w:rsidRPr="00400CEC">
        <w:rPr>
          <w:rFonts w:ascii="Arial" w:hAnsi="Arial" w:cs="Arial"/>
          <w:b/>
          <w:i/>
          <w:snapToGrid w:val="0"/>
          <w:sz w:val="22"/>
          <w:szCs w:val="22"/>
        </w:rPr>
        <w:t>Část V</w:t>
      </w:r>
    </w:p>
    <w:p w:rsidR="00237224" w:rsidRPr="00400CEC" w:rsidRDefault="00237224" w:rsidP="00237224">
      <w:pPr>
        <w:widowControl w:val="0"/>
        <w:tabs>
          <w:tab w:val="left" w:pos="708"/>
        </w:tabs>
        <w:spacing w:after="120"/>
        <w:jc w:val="center"/>
        <w:rPr>
          <w:rFonts w:ascii="Arial" w:hAnsi="Arial" w:cs="Arial"/>
          <w:b/>
          <w:i/>
          <w:snapToGrid w:val="0"/>
          <w:sz w:val="22"/>
          <w:szCs w:val="22"/>
        </w:rPr>
      </w:pPr>
      <w:r w:rsidRPr="00400CEC">
        <w:rPr>
          <w:rFonts w:ascii="Arial" w:hAnsi="Arial" w:cs="Arial"/>
          <w:b/>
          <w:i/>
          <w:snapToGrid w:val="0"/>
          <w:sz w:val="22"/>
          <w:szCs w:val="22"/>
        </w:rPr>
        <w:t>Závěrečné vyhodnocení</w:t>
      </w:r>
    </w:p>
    <w:p w:rsidR="00237224" w:rsidRPr="00400CEC" w:rsidRDefault="00237224" w:rsidP="00237224">
      <w:pPr>
        <w:widowControl w:val="0"/>
        <w:tabs>
          <w:tab w:val="left" w:pos="708"/>
        </w:tabs>
        <w:spacing w:after="120"/>
        <w:jc w:val="center"/>
        <w:rPr>
          <w:rFonts w:ascii="Arial" w:hAnsi="Arial" w:cs="Arial"/>
          <w:b/>
          <w:i/>
          <w:snapToGrid w:val="0"/>
          <w:sz w:val="22"/>
          <w:szCs w:val="22"/>
        </w:rPr>
      </w:pPr>
    </w:p>
    <w:p w:rsidR="00F10D9D" w:rsidRPr="00400CEC" w:rsidRDefault="00F10D9D" w:rsidP="00F10D9D">
      <w:pPr>
        <w:widowControl w:val="0"/>
        <w:numPr>
          <w:ilvl w:val="0"/>
          <w:numId w:val="53"/>
        </w:numPr>
        <w:spacing w:after="80"/>
        <w:ind w:left="0" w:firstLine="0"/>
        <w:jc w:val="both"/>
        <w:rPr>
          <w:rFonts w:ascii="Arial" w:hAnsi="Arial" w:cs="Arial"/>
          <w:snapToGrid w:val="0"/>
          <w:sz w:val="22"/>
          <w:szCs w:val="22"/>
        </w:rPr>
      </w:pPr>
      <w:r w:rsidRPr="00400CEC">
        <w:rPr>
          <w:rFonts w:ascii="Arial" w:hAnsi="Arial" w:cs="Arial"/>
          <w:snapToGrid w:val="0"/>
          <w:sz w:val="22"/>
          <w:szCs w:val="22"/>
        </w:rPr>
        <w:t>Příjemce je povinen v termínu pro Předložení dokumentace závěrečného vyhodnocení akce (projektu) uvedeném v Rozhodnutí předložit jako součást závěrečné monitorovací zprávy na příslušnou pobočku CRR dokumentaci podle vyhlášky 560/2006 Sb., o účasti státního rozpočtu na financování programů reprodukce majetku, ve znění pozdějších předpisů, v následujícím rozsahu:</w:t>
      </w:r>
    </w:p>
    <w:p w:rsidR="00F10D9D" w:rsidRPr="00400CEC" w:rsidRDefault="00F10D9D" w:rsidP="00F10D9D">
      <w:pPr>
        <w:widowControl w:val="0"/>
        <w:numPr>
          <w:ilvl w:val="1"/>
          <w:numId w:val="11"/>
        </w:numPr>
        <w:tabs>
          <w:tab w:val="num" w:pos="360"/>
        </w:tabs>
        <w:spacing w:after="80"/>
        <w:ind w:left="360"/>
        <w:jc w:val="both"/>
        <w:rPr>
          <w:rFonts w:ascii="Arial" w:hAnsi="Arial" w:cs="Arial"/>
          <w:snapToGrid w:val="0"/>
          <w:sz w:val="22"/>
          <w:szCs w:val="22"/>
        </w:rPr>
      </w:pPr>
      <w:r w:rsidRPr="00400CEC">
        <w:rPr>
          <w:rFonts w:ascii="Arial" w:hAnsi="Arial" w:cs="Arial"/>
          <w:snapToGrid w:val="0"/>
          <w:sz w:val="22"/>
          <w:szCs w:val="22"/>
        </w:rPr>
        <w:t xml:space="preserve">Vypořádání finančních prostředků na formulářích </w:t>
      </w:r>
      <w:r w:rsidRPr="00400CEC">
        <w:rPr>
          <w:rFonts w:ascii="Arial" w:hAnsi="Arial" w:cs="Arial"/>
          <w:color w:val="000000"/>
          <w:sz w:val="22"/>
          <w:szCs w:val="22"/>
        </w:rPr>
        <w:t>Neinvestiční bilance potřeb a zdrojů financování akce (projektu) a Investiční bilance potřeb a zdrojů financování akce</w:t>
      </w:r>
      <w:r w:rsidRPr="00400CEC" w:rsidDel="00903786">
        <w:rPr>
          <w:rFonts w:ascii="Arial" w:hAnsi="Arial" w:cs="Arial"/>
          <w:sz w:val="22"/>
          <w:szCs w:val="22"/>
        </w:rPr>
        <w:t xml:space="preserve"> </w:t>
      </w:r>
      <w:r w:rsidR="005C4DB5" w:rsidRPr="00400CEC">
        <w:rPr>
          <w:rFonts w:ascii="Arial" w:hAnsi="Arial" w:cs="Arial"/>
          <w:snapToGrid w:val="0"/>
          <w:sz w:val="22"/>
          <w:szCs w:val="22"/>
        </w:rPr>
        <w:t xml:space="preserve">(projektu) </w:t>
      </w:r>
      <w:r w:rsidRPr="00400CEC">
        <w:rPr>
          <w:rFonts w:ascii="Arial" w:hAnsi="Arial" w:cs="Arial"/>
          <w:snapToGrid w:val="0"/>
          <w:sz w:val="22"/>
          <w:szCs w:val="22"/>
        </w:rPr>
        <w:t xml:space="preserve">v listinné a elektronické podobě). </w:t>
      </w:r>
    </w:p>
    <w:p w:rsidR="00F10D9D" w:rsidRPr="00400CEC" w:rsidRDefault="00F10D9D" w:rsidP="00F10D9D">
      <w:pPr>
        <w:widowControl w:val="0"/>
        <w:numPr>
          <w:ilvl w:val="1"/>
          <w:numId w:val="11"/>
        </w:numPr>
        <w:tabs>
          <w:tab w:val="num" w:pos="360"/>
        </w:tabs>
        <w:spacing w:after="80"/>
        <w:ind w:left="360"/>
        <w:jc w:val="both"/>
        <w:rPr>
          <w:rFonts w:ascii="Arial" w:hAnsi="Arial" w:cs="Arial"/>
          <w:snapToGrid w:val="0"/>
          <w:sz w:val="22"/>
          <w:szCs w:val="22"/>
        </w:rPr>
      </w:pPr>
      <w:r w:rsidRPr="00400CEC">
        <w:rPr>
          <w:rFonts w:ascii="Arial" w:hAnsi="Arial" w:cs="Arial"/>
          <w:snapToGrid w:val="0"/>
          <w:sz w:val="22"/>
          <w:szCs w:val="22"/>
        </w:rPr>
        <w:t xml:space="preserve">V případě projektů stavebního charakteru kopie protokolu o předání a převzetí stavby </w:t>
      </w:r>
      <w:r w:rsidR="009E5F61">
        <w:rPr>
          <w:rFonts w:ascii="Arial" w:hAnsi="Arial" w:cs="Arial"/>
          <w:snapToGrid w:val="0"/>
          <w:sz w:val="22"/>
          <w:szCs w:val="22"/>
        </w:rPr>
        <w:t xml:space="preserve">     </w:t>
      </w:r>
      <w:r w:rsidRPr="00400CEC">
        <w:rPr>
          <w:rFonts w:ascii="Arial" w:hAnsi="Arial" w:cs="Arial"/>
          <w:snapToGrid w:val="0"/>
          <w:sz w:val="22"/>
          <w:szCs w:val="22"/>
        </w:rPr>
        <w:t xml:space="preserve">a kopie dokladu umožňující užívání stavby </w:t>
      </w:r>
      <w:r w:rsidRPr="00400CEC">
        <w:rPr>
          <w:rFonts w:ascii="Arial" w:hAnsi="Arial" w:cs="Arial"/>
          <w:bCs/>
          <w:sz w:val="22"/>
          <w:szCs w:val="22"/>
        </w:rPr>
        <w:t>podle zákona č.183/2006 Sb., o územním plánování a stavebním řádu (stavební zákon)</w:t>
      </w:r>
      <w:r w:rsidRPr="00400CEC">
        <w:rPr>
          <w:rFonts w:ascii="Arial" w:hAnsi="Arial" w:cs="Arial"/>
          <w:snapToGrid w:val="0"/>
          <w:sz w:val="22"/>
          <w:szCs w:val="22"/>
        </w:rPr>
        <w:t>.</w:t>
      </w:r>
    </w:p>
    <w:p w:rsidR="00F10D9D" w:rsidRPr="00400CEC" w:rsidRDefault="00F10D9D" w:rsidP="00F10D9D">
      <w:pPr>
        <w:widowControl w:val="0"/>
        <w:numPr>
          <w:ilvl w:val="1"/>
          <w:numId w:val="11"/>
        </w:numPr>
        <w:tabs>
          <w:tab w:val="num" w:pos="360"/>
        </w:tabs>
        <w:spacing w:after="80"/>
        <w:ind w:left="360"/>
        <w:jc w:val="both"/>
        <w:rPr>
          <w:rFonts w:ascii="Arial" w:hAnsi="Arial" w:cs="Arial"/>
          <w:snapToGrid w:val="0"/>
          <w:sz w:val="22"/>
          <w:szCs w:val="22"/>
        </w:rPr>
      </w:pPr>
      <w:r w:rsidRPr="00400CEC">
        <w:rPr>
          <w:rFonts w:ascii="Arial" w:hAnsi="Arial" w:cs="Arial"/>
          <w:snapToGrid w:val="0"/>
          <w:sz w:val="22"/>
          <w:szCs w:val="22"/>
        </w:rPr>
        <w:t>Předávací protokol a doklad o zařazení majetku do užívání u vnitřního vybavení a strojů.</w:t>
      </w:r>
    </w:p>
    <w:p w:rsidR="00F10D9D" w:rsidRPr="00400CEC" w:rsidRDefault="00F10D9D" w:rsidP="00F10D9D">
      <w:pPr>
        <w:widowControl w:val="0"/>
        <w:numPr>
          <w:ilvl w:val="1"/>
          <w:numId w:val="11"/>
        </w:numPr>
        <w:tabs>
          <w:tab w:val="num" w:pos="360"/>
        </w:tabs>
        <w:spacing w:after="80"/>
        <w:ind w:left="360"/>
        <w:jc w:val="both"/>
        <w:rPr>
          <w:rFonts w:ascii="Arial" w:hAnsi="Arial" w:cs="Arial"/>
          <w:snapToGrid w:val="0"/>
          <w:sz w:val="22"/>
          <w:szCs w:val="22"/>
        </w:rPr>
      </w:pPr>
      <w:r w:rsidRPr="00400CEC">
        <w:rPr>
          <w:rFonts w:ascii="Arial" w:hAnsi="Arial" w:cs="Arial"/>
          <w:snapToGrid w:val="0"/>
          <w:sz w:val="22"/>
          <w:szCs w:val="22"/>
        </w:rPr>
        <w:t xml:space="preserve">Kopie velkého technického průkazu pořízeného dopravního prostředku s vyznačením příjemce dotace jako vlastníka vozidla. </w:t>
      </w:r>
    </w:p>
    <w:p w:rsidR="00F10D9D" w:rsidRPr="00400CEC" w:rsidRDefault="00F10D9D" w:rsidP="00F10D9D">
      <w:pPr>
        <w:widowControl w:val="0"/>
        <w:numPr>
          <w:ilvl w:val="1"/>
          <w:numId w:val="11"/>
        </w:numPr>
        <w:tabs>
          <w:tab w:val="num" w:pos="360"/>
        </w:tabs>
        <w:spacing w:after="80"/>
        <w:ind w:left="360"/>
        <w:jc w:val="both"/>
        <w:rPr>
          <w:rFonts w:ascii="Arial" w:hAnsi="Arial" w:cs="Arial"/>
          <w:snapToGrid w:val="0"/>
          <w:sz w:val="22"/>
          <w:szCs w:val="22"/>
        </w:rPr>
      </w:pPr>
      <w:r w:rsidRPr="00400CEC">
        <w:rPr>
          <w:rFonts w:ascii="Arial" w:hAnsi="Arial" w:cs="Arial"/>
          <w:snapToGrid w:val="0"/>
          <w:sz w:val="22"/>
          <w:szCs w:val="22"/>
        </w:rPr>
        <w:t>Fotodokumentaci realizované akce (projektu). Fotodokumentace bude pořízená tak, aby byl patrný postupný vývoj realizace v porovnání s fotodokumentací předloženou před registrací akce (projektu) do informačního systému EDS. Fotodokumentace se předává jen v elektronické formě na CD.</w:t>
      </w:r>
    </w:p>
    <w:p w:rsidR="00F10D9D" w:rsidRPr="00400CEC" w:rsidRDefault="00F10D9D" w:rsidP="00F10D9D">
      <w:pPr>
        <w:widowControl w:val="0"/>
        <w:spacing w:after="80"/>
        <w:jc w:val="both"/>
        <w:rPr>
          <w:rFonts w:ascii="Arial" w:hAnsi="Arial" w:cs="Arial"/>
          <w:snapToGrid w:val="0"/>
          <w:sz w:val="22"/>
          <w:szCs w:val="22"/>
        </w:rPr>
      </w:pPr>
      <w:r w:rsidRPr="00400CEC">
        <w:rPr>
          <w:rFonts w:ascii="Arial" w:hAnsi="Arial" w:cs="Arial"/>
          <w:snapToGrid w:val="0"/>
          <w:sz w:val="22"/>
          <w:szCs w:val="22"/>
        </w:rPr>
        <w:t>Dokumenty uvedené v části V bod 1. se nepředkládají, pokud již byly předloženy dříve.</w:t>
      </w:r>
    </w:p>
    <w:p w:rsidR="00F10D9D" w:rsidRPr="00400CEC" w:rsidRDefault="00F10D9D" w:rsidP="00237224">
      <w:pPr>
        <w:widowControl w:val="0"/>
        <w:tabs>
          <w:tab w:val="left" w:pos="708"/>
        </w:tabs>
        <w:spacing w:after="120"/>
        <w:jc w:val="center"/>
        <w:rPr>
          <w:rFonts w:ascii="Arial" w:hAnsi="Arial" w:cs="Arial"/>
          <w:b/>
          <w:i/>
          <w:snapToGrid w:val="0"/>
          <w:sz w:val="22"/>
          <w:szCs w:val="22"/>
        </w:rPr>
      </w:pPr>
    </w:p>
    <w:p w:rsidR="00237224" w:rsidRPr="00400CEC" w:rsidRDefault="00237224" w:rsidP="00D71773">
      <w:pPr>
        <w:pStyle w:val="Odstavecseseznamem"/>
        <w:numPr>
          <w:ilvl w:val="0"/>
          <w:numId w:val="13"/>
        </w:numPr>
        <w:spacing w:before="120" w:after="120"/>
        <w:jc w:val="both"/>
        <w:rPr>
          <w:rFonts w:ascii="Arial" w:hAnsi="Arial" w:cs="Arial"/>
          <w:snapToGrid w:val="0"/>
          <w:vanish/>
          <w:sz w:val="22"/>
          <w:szCs w:val="22"/>
        </w:rPr>
      </w:pPr>
    </w:p>
    <w:p w:rsidR="00237224" w:rsidRPr="00400CEC" w:rsidRDefault="00237224" w:rsidP="00D71773">
      <w:pPr>
        <w:pStyle w:val="Odstavecseseznamem"/>
        <w:numPr>
          <w:ilvl w:val="0"/>
          <w:numId w:val="13"/>
        </w:numPr>
        <w:spacing w:before="120" w:after="120"/>
        <w:jc w:val="both"/>
        <w:rPr>
          <w:rFonts w:ascii="Arial" w:hAnsi="Arial" w:cs="Arial"/>
          <w:snapToGrid w:val="0"/>
          <w:vanish/>
          <w:sz w:val="22"/>
          <w:szCs w:val="22"/>
        </w:rPr>
      </w:pPr>
    </w:p>
    <w:p w:rsidR="00237224" w:rsidRPr="00400CEC" w:rsidRDefault="00237224" w:rsidP="00D71773">
      <w:pPr>
        <w:pStyle w:val="Odstavecseseznamem"/>
        <w:numPr>
          <w:ilvl w:val="0"/>
          <w:numId w:val="13"/>
        </w:numPr>
        <w:spacing w:before="120" w:after="120"/>
        <w:jc w:val="both"/>
        <w:rPr>
          <w:rFonts w:ascii="Arial" w:hAnsi="Arial" w:cs="Arial"/>
          <w:snapToGrid w:val="0"/>
          <w:vanish/>
          <w:sz w:val="22"/>
          <w:szCs w:val="22"/>
        </w:rPr>
      </w:pPr>
    </w:p>
    <w:p w:rsidR="00237224" w:rsidRPr="00400CEC" w:rsidRDefault="00237224" w:rsidP="00D71773">
      <w:pPr>
        <w:pStyle w:val="Odstavecseseznamem"/>
        <w:numPr>
          <w:ilvl w:val="0"/>
          <w:numId w:val="13"/>
        </w:numPr>
        <w:spacing w:before="120" w:after="120"/>
        <w:jc w:val="both"/>
        <w:rPr>
          <w:rFonts w:ascii="Arial" w:hAnsi="Arial" w:cs="Arial"/>
          <w:snapToGrid w:val="0"/>
          <w:vanish/>
          <w:sz w:val="22"/>
          <w:szCs w:val="22"/>
        </w:rPr>
      </w:pPr>
    </w:p>
    <w:p w:rsidR="00237224" w:rsidRPr="00400CEC" w:rsidRDefault="00237224" w:rsidP="00D71773">
      <w:pPr>
        <w:pStyle w:val="Odstavecseseznamem"/>
        <w:numPr>
          <w:ilvl w:val="0"/>
          <w:numId w:val="13"/>
        </w:numPr>
        <w:spacing w:before="120" w:after="120"/>
        <w:jc w:val="both"/>
        <w:rPr>
          <w:rFonts w:ascii="Arial" w:hAnsi="Arial" w:cs="Arial"/>
          <w:snapToGrid w:val="0"/>
          <w:vanish/>
          <w:sz w:val="22"/>
          <w:szCs w:val="22"/>
        </w:rPr>
      </w:pPr>
    </w:p>
    <w:p w:rsidR="00237224" w:rsidRPr="00400CEC" w:rsidRDefault="00237224" w:rsidP="00D71773">
      <w:pPr>
        <w:pStyle w:val="Odstavecseseznamem"/>
        <w:numPr>
          <w:ilvl w:val="0"/>
          <w:numId w:val="13"/>
        </w:numPr>
        <w:spacing w:before="120" w:after="120"/>
        <w:jc w:val="both"/>
        <w:rPr>
          <w:rFonts w:ascii="Arial" w:hAnsi="Arial" w:cs="Arial"/>
          <w:snapToGrid w:val="0"/>
          <w:vanish/>
          <w:sz w:val="22"/>
          <w:szCs w:val="22"/>
        </w:rPr>
      </w:pPr>
    </w:p>
    <w:p w:rsidR="00237224" w:rsidRPr="00400CEC" w:rsidRDefault="00237224" w:rsidP="00237224">
      <w:pPr>
        <w:pStyle w:val="Zkladntext"/>
        <w:widowControl w:val="0"/>
        <w:tabs>
          <w:tab w:val="left" w:pos="708"/>
        </w:tabs>
        <w:spacing w:after="120"/>
        <w:rPr>
          <w:rFonts w:ascii="Arial" w:hAnsi="Arial" w:cs="Arial"/>
          <w:iCs/>
          <w:snapToGrid w:val="0"/>
          <w:sz w:val="22"/>
          <w:szCs w:val="22"/>
        </w:rPr>
      </w:pPr>
    </w:p>
    <w:p w:rsidR="00237224" w:rsidRPr="00400CEC" w:rsidRDefault="00237224" w:rsidP="00237224">
      <w:pPr>
        <w:widowControl w:val="0"/>
        <w:tabs>
          <w:tab w:val="left" w:pos="708"/>
        </w:tabs>
        <w:spacing w:after="120"/>
        <w:jc w:val="center"/>
        <w:rPr>
          <w:rFonts w:ascii="Arial" w:hAnsi="Arial" w:cs="Arial"/>
          <w:b/>
          <w:i/>
          <w:snapToGrid w:val="0"/>
          <w:sz w:val="22"/>
          <w:szCs w:val="22"/>
        </w:rPr>
      </w:pPr>
      <w:r w:rsidRPr="00400CEC">
        <w:rPr>
          <w:rFonts w:ascii="Arial" w:hAnsi="Arial" w:cs="Arial"/>
          <w:b/>
          <w:i/>
          <w:snapToGrid w:val="0"/>
          <w:sz w:val="22"/>
          <w:szCs w:val="22"/>
        </w:rPr>
        <w:t>Část V</w:t>
      </w:r>
      <w:r w:rsidR="002E7B9B" w:rsidRPr="00400CEC">
        <w:rPr>
          <w:rFonts w:ascii="Arial" w:hAnsi="Arial" w:cs="Arial"/>
          <w:b/>
          <w:i/>
          <w:snapToGrid w:val="0"/>
          <w:sz w:val="22"/>
          <w:szCs w:val="22"/>
        </w:rPr>
        <w:t>I</w:t>
      </w:r>
      <w:r w:rsidRPr="00400CEC">
        <w:rPr>
          <w:rFonts w:ascii="Arial" w:hAnsi="Arial" w:cs="Arial"/>
          <w:b/>
          <w:i/>
          <w:snapToGrid w:val="0"/>
          <w:sz w:val="22"/>
          <w:szCs w:val="22"/>
        </w:rPr>
        <w:t>I</w:t>
      </w:r>
    </w:p>
    <w:p w:rsidR="00237224" w:rsidRPr="00400CEC" w:rsidRDefault="00237224" w:rsidP="00237224">
      <w:pPr>
        <w:widowControl w:val="0"/>
        <w:tabs>
          <w:tab w:val="left" w:pos="708"/>
        </w:tabs>
        <w:spacing w:after="120"/>
        <w:jc w:val="center"/>
        <w:rPr>
          <w:rFonts w:ascii="Arial" w:hAnsi="Arial" w:cs="Arial"/>
          <w:b/>
          <w:i/>
          <w:snapToGrid w:val="0"/>
          <w:sz w:val="22"/>
          <w:szCs w:val="22"/>
        </w:rPr>
      </w:pPr>
      <w:r w:rsidRPr="00400CEC">
        <w:rPr>
          <w:rFonts w:ascii="Arial" w:hAnsi="Arial" w:cs="Arial"/>
          <w:b/>
          <w:i/>
          <w:snapToGrid w:val="0"/>
          <w:sz w:val="22"/>
          <w:szCs w:val="22"/>
        </w:rPr>
        <w:t>Závěrečná ustanovení</w:t>
      </w:r>
    </w:p>
    <w:p w:rsidR="00237224" w:rsidRPr="00400CEC" w:rsidRDefault="00237224" w:rsidP="00237224">
      <w:pPr>
        <w:widowControl w:val="0"/>
        <w:tabs>
          <w:tab w:val="left" w:pos="708"/>
        </w:tabs>
        <w:spacing w:after="120"/>
        <w:jc w:val="center"/>
        <w:rPr>
          <w:rFonts w:ascii="Arial" w:hAnsi="Arial" w:cs="Arial"/>
          <w:b/>
          <w:snapToGrid w:val="0"/>
          <w:sz w:val="22"/>
          <w:szCs w:val="22"/>
        </w:rPr>
      </w:pPr>
    </w:p>
    <w:p w:rsidR="002E7B9B" w:rsidRPr="00400CEC" w:rsidRDefault="002E7B9B" w:rsidP="00D71773">
      <w:pPr>
        <w:pStyle w:val="Odstavecseseznamem"/>
        <w:numPr>
          <w:ilvl w:val="0"/>
          <w:numId w:val="14"/>
        </w:numPr>
        <w:spacing w:before="120" w:after="120"/>
        <w:jc w:val="both"/>
        <w:rPr>
          <w:rFonts w:ascii="Arial" w:hAnsi="Arial" w:cs="Arial"/>
          <w:snapToGrid w:val="0"/>
          <w:vanish/>
          <w:sz w:val="22"/>
          <w:szCs w:val="22"/>
        </w:rPr>
      </w:pPr>
    </w:p>
    <w:p w:rsidR="002E7B9B" w:rsidRPr="00400CEC" w:rsidRDefault="002E7B9B" w:rsidP="00D71773">
      <w:pPr>
        <w:pStyle w:val="Odstavecseseznamem"/>
        <w:numPr>
          <w:ilvl w:val="0"/>
          <w:numId w:val="14"/>
        </w:numPr>
        <w:spacing w:before="120" w:after="120"/>
        <w:jc w:val="both"/>
        <w:rPr>
          <w:rFonts w:ascii="Arial" w:hAnsi="Arial" w:cs="Arial"/>
          <w:snapToGrid w:val="0"/>
          <w:vanish/>
          <w:sz w:val="22"/>
          <w:szCs w:val="22"/>
        </w:rPr>
      </w:pPr>
    </w:p>
    <w:p w:rsidR="002E7B9B" w:rsidRPr="00400CEC" w:rsidRDefault="002E7B9B" w:rsidP="00D71773">
      <w:pPr>
        <w:pStyle w:val="Odstavecseseznamem"/>
        <w:numPr>
          <w:ilvl w:val="0"/>
          <w:numId w:val="14"/>
        </w:numPr>
        <w:spacing w:before="120" w:after="120"/>
        <w:jc w:val="both"/>
        <w:rPr>
          <w:rFonts w:ascii="Arial" w:hAnsi="Arial" w:cs="Arial"/>
          <w:snapToGrid w:val="0"/>
          <w:vanish/>
          <w:sz w:val="22"/>
          <w:szCs w:val="22"/>
        </w:rPr>
      </w:pPr>
    </w:p>
    <w:p w:rsidR="002E7B9B" w:rsidRPr="00400CEC" w:rsidRDefault="002E7B9B" w:rsidP="00D71773">
      <w:pPr>
        <w:pStyle w:val="Odstavecseseznamem"/>
        <w:numPr>
          <w:ilvl w:val="0"/>
          <w:numId w:val="14"/>
        </w:numPr>
        <w:spacing w:before="120" w:after="120"/>
        <w:jc w:val="both"/>
        <w:rPr>
          <w:rFonts w:ascii="Arial" w:hAnsi="Arial" w:cs="Arial"/>
          <w:snapToGrid w:val="0"/>
          <w:vanish/>
          <w:sz w:val="22"/>
          <w:szCs w:val="22"/>
        </w:rPr>
      </w:pPr>
    </w:p>
    <w:p w:rsidR="002E7B9B" w:rsidRPr="00400CEC" w:rsidRDefault="002E7B9B" w:rsidP="00D71773">
      <w:pPr>
        <w:pStyle w:val="Odstavecseseznamem"/>
        <w:numPr>
          <w:ilvl w:val="0"/>
          <w:numId w:val="14"/>
        </w:numPr>
        <w:spacing w:before="120" w:after="120"/>
        <w:jc w:val="both"/>
        <w:rPr>
          <w:rFonts w:ascii="Arial" w:hAnsi="Arial" w:cs="Arial"/>
          <w:snapToGrid w:val="0"/>
          <w:vanish/>
          <w:sz w:val="22"/>
          <w:szCs w:val="22"/>
        </w:rPr>
      </w:pPr>
    </w:p>
    <w:p w:rsidR="002E7B9B" w:rsidRPr="00400CEC" w:rsidRDefault="002E7B9B" w:rsidP="00D71773">
      <w:pPr>
        <w:pStyle w:val="Odstavecseseznamem"/>
        <w:numPr>
          <w:ilvl w:val="0"/>
          <w:numId w:val="14"/>
        </w:numPr>
        <w:spacing w:before="120" w:after="120"/>
        <w:jc w:val="both"/>
        <w:rPr>
          <w:rFonts w:ascii="Arial" w:hAnsi="Arial" w:cs="Arial"/>
          <w:snapToGrid w:val="0"/>
          <w:vanish/>
          <w:sz w:val="22"/>
          <w:szCs w:val="22"/>
        </w:rPr>
      </w:pPr>
    </w:p>
    <w:p w:rsidR="002E7B9B" w:rsidRPr="00400CEC" w:rsidRDefault="002E7B9B" w:rsidP="00D71773">
      <w:pPr>
        <w:pStyle w:val="Odstavecseseznamem"/>
        <w:numPr>
          <w:ilvl w:val="0"/>
          <w:numId w:val="14"/>
        </w:numPr>
        <w:spacing w:before="120" w:after="120"/>
        <w:jc w:val="both"/>
        <w:rPr>
          <w:rFonts w:ascii="Arial" w:hAnsi="Arial" w:cs="Arial"/>
          <w:snapToGrid w:val="0"/>
          <w:vanish/>
          <w:sz w:val="22"/>
          <w:szCs w:val="22"/>
        </w:rPr>
      </w:pPr>
    </w:p>
    <w:p w:rsidR="00237224" w:rsidRPr="00400CEC" w:rsidRDefault="004765DE" w:rsidP="00D71773">
      <w:pPr>
        <w:pStyle w:val="Zkladntext"/>
        <w:numPr>
          <w:ilvl w:val="1"/>
          <w:numId w:val="14"/>
        </w:numPr>
        <w:tabs>
          <w:tab w:val="clear" w:pos="1225"/>
          <w:tab w:val="num" w:pos="0"/>
        </w:tabs>
        <w:spacing w:before="120" w:after="120"/>
        <w:ind w:left="0" w:firstLine="0"/>
        <w:rPr>
          <w:rFonts w:ascii="Arial" w:hAnsi="Arial" w:cs="Arial"/>
          <w:snapToGrid w:val="0"/>
          <w:sz w:val="22"/>
          <w:szCs w:val="22"/>
        </w:rPr>
      </w:pPr>
      <w:r w:rsidRPr="00400CEC">
        <w:rPr>
          <w:rFonts w:ascii="Arial" w:hAnsi="Arial" w:cs="Arial"/>
          <w:snapToGrid w:val="0"/>
          <w:sz w:val="22"/>
          <w:szCs w:val="22"/>
        </w:rPr>
        <w:t xml:space="preserve">Registrace a </w:t>
      </w:r>
      <w:r w:rsidR="00237224" w:rsidRPr="00400CEC">
        <w:rPr>
          <w:rFonts w:ascii="Arial" w:hAnsi="Arial" w:cs="Arial"/>
          <w:snapToGrid w:val="0"/>
          <w:sz w:val="22"/>
          <w:szCs w:val="22"/>
        </w:rPr>
        <w:t xml:space="preserve">Rozhodnutí </w:t>
      </w:r>
      <w:r w:rsidRPr="00400CEC">
        <w:rPr>
          <w:rFonts w:ascii="Arial" w:hAnsi="Arial" w:cs="Arial"/>
          <w:snapToGrid w:val="0"/>
          <w:sz w:val="22"/>
          <w:szCs w:val="22"/>
        </w:rPr>
        <w:t xml:space="preserve">o poskytnutí dotace </w:t>
      </w:r>
      <w:r w:rsidR="00237224" w:rsidRPr="00400CEC">
        <w:rPr>
          <w:rFonts w:ascii="Arial" w:hAnsi="Arial" w:cs="Arial"/>
          <w:snapToGrid w:val="0"/>
          <w:sz w:val="22"/>
          <w:szCs w:val="22"/>
        </w:rPr>
        <w:t>s Podmínkami je</w:t>
      </w:r>
      <w:r w:rsidR="00237224" w:rsidRPr="00400CEC">
        <w:rPr>
          <w:rFonts w:ascii="Arial" w:hAnsi="Arial" w:cs="Arial"/>
          <w:i/>
          <w:snapToGrid w:val="0"/>
          <w:sz w:val="22"/>
          <w:szCs w:val="22"/>
        </w:rPr>
        <w:t xml:space="preserve"> </w:t>
      </w:r>
      <w:r w:rsidR="00237224" w:rsidRPr="00400CEC">
        <w:rPr>
          <w:rFonts w:ascii="Arial" w:hAnsi="Arial" w:cs="Arial"/>
          <w:snapToGrid w:val="0"/>
          <w:sz w:val="22"/>
          <w:szCs w:val="22"/>
        </w:rPr>
        <w:t>vyhotoveno ve třech stejnopisech, z nichž každý má platnost originálu. Jeden stejnopis obdrží příjemce, dva stejnopisy obdrží CRR ČR, které předá 1 stejnopis poskytovateli dotace, tj. MPSV.</w:t>
      </w:r>
    </w:p>
    <w:p w:rsidR="00237224" w:rsidRPr="00400CEC" w:rsidRDefault="00237224" w:rsidP="00D71773">
      <w:pPr>
        <w:pStyle w:val="Zkladntext"/>
        <w:numPr>
          <w:ilvl w:val="1"/>
          <w:numId w:val="14"/>
        </w:numPr>
        <w:tabs>
          <w:tab w:val="clear" w:pos="1225"/>
          <w:tab w:val="num" w:pos="0"/>
        </w:tabs>
        <w:spacing w:before="120" w:after="120"/>
        <w:ind w:left="0" w:firstLine="0"/>
        <w:rPr>
          <w:rFonts w:ascii="Arial" w:hAnsi="Arial" w:cs="Arial"/>
          <w:snapToGrid w:val="0"/>
          <w:sz w:val="22"/>
          <w:szCs w:val="22"/>
        </w:rPr>
      </w:pPr>
      <w:r w:rsidRPr="00400CEC">
        <w:rPr>
          <w:rFonts w:ascii="Arial" w:hAnsi="Arial" w:cs="Arial"/>
          <w:snapToGrid w:val="0"/>
          <w:sz w:val="22"/>
          <w:szCs w:val="22"/>
        </w:rPr>
        <w:t>Na poskytnutí dotace a nakládání s ní se vztahuje zákon č. 218/2000 Sb., o rozpočtových pravidlech a o změně některých souvisejících zákonů, ve znění pozdějších předpisů, a vyhláška Ministerstva financí č. 560/2006 Sb., o účasti státního rozpočtu na financování programů reprodukce majetku</w:t>
      </w:r>
      <w:r w:rsidR="003E4981" w:rsidRPr="00400CEC">
        <w:rPr>
          <w:rFonts w:ascii="Arial" w:hAnsi="Arial" w:cs="Arial"/>
          <w:snapToGrid w:val="0"/>
          <w:sz w:val="22"/>
          <w:szCs w:val="22"/>
        </w:rPr>
        <w:t>, ve znění pozdějších předpisů</w:t>
      </w:r>
      <w:r w:rsidRPr="00400CEC">
        <w:rPr>
          <w:rFonts w:ascii="Arial" w:hAnsi="Arial" w:cs="Arial"/>
          <w:snapToGrid w:val="0"/>
          <w:sz w:val="22"/>
          <w:szCs w:val="22"/>
        </w:rPr>
        <w:t xml:space="preserve">. </w:t>
      </w:r>
    </w:p>
    <w:p w:rsidR="00237224" w:rsidRPr="00400CEC" w:rsidRDefault="00237224" w:rsidP="00D71773">
      <w:pPr>
        <w:pStyle w:val="Zkladntext"/>
        <w:numPr>
          <w:ilvl w:val="1"/>
          <w:numId w:val="14"/>
        </w:numPr>
        <w:tabs>
          <w:tab w:val="clear" w:pos="1225"/>
          <w:tab w:val="num" w:pos="0"/>
        </w:tabs>
        <w:spacing w:before="120" w:after="120"/>
        <w:ind w:left="0" w:firstLine="0"/>
        <w:rPr>
          <w:rFonts w:ascii="Arial" w:hAnsi="Arial" w:cs="Arial"/>
          <w:snapToGrid w:val="0"/>
          <w:sz w:val="22"/>
          <w:szCs w:val="22"/>
        </w:rPr>
      </w:pPr>
      <w:r w:rsidRPr="00400CEC">
        <w:rPr>
          <w:rFonts w:ascii="Arial" w:hAnsi="Arial" w:cs="Arial"/>
          <w:sz w:val="22"/>
          <w:szCs w:val="22"/>
        </w:rPr>
        <w:t xml:space="preserve">Dotace poskytnutá příjemci na realizaci projektu byla na základě údajů poskytnutých příjemcem vyhodnocena jako opatření nezakládající veřejnou podporu podle čl. 107 </w:t>
      </w:r>
      <w:r w:rsidR="002C7646" w:rsidRPr="00400CEC">
        <w:rPr>
          <w:rFonts w:ascii="Arial" w:hAnsi="Arial" w:cs="Arial"/>
          <w:sz w:val="22"/>
          <w:szCs w:val="22"/>
        </w:rPr>
        <w:t>odst.</w:t>
      </w:r>
      <w:r w:rsidR="009E5F61">
        <w:rPr>
          <w:rFonts w:ascii="Arial" w:hAnsi="Arial" w:cs="Arial"/>
          <w:sz w:val="22"/>
          <w:szCs w:val="22"/>
        </w:rPr>
        <w:t xml:space="preserve">      </w:t>
      </w:r>
      <w:r w:rsidR="002C7646" w:rsidRPr="00400CEC">
        <w:rPr>
          <w:rFonts w:ascii="Arial" w:hAnsi="Arial" w:cs="Arial"/>
          <w:sz w:val="22"/>
          <w:szCs w:val="22"/>
        </w:rPr>
        <w:t xml:space="preserve">1 </w:t>
      </w:r>
      <w:r w:rsidRPr="00400CEC">
        <w:rPr>
          <w:rFonts w:ascii="Arial" w:hAnsi="Arial" w:cs="Arial"/>
          <w:sz w:val="22"/>
          <w:szCs w:val="22"/>
        </w:rPr>
        <w:t xml:space="preserve">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zpět poskytovateli, pokud shledá, že poskytnutá dotace představuje zakázanou veřejnou podporu podle článku </w:t>
      </w:r>
      <w:r w:rsidR="004930C9" w:rsidRPr="00400CEC">
        <w:rPr>
          <w:rFonts w:ascii="Arial" w:hAnsi="Arial" w:cs="Arial"/>
          <w:sz w:val="22"/>
          <w:szCs w:val="22"/>
        </w:rPr>
        <w:t>107</w:t>
      </w:r>
      <w:r w:rsidRPr="00400CEC">
        <w:rPr>
          <w:rFonts w:ascii="Arial" w:hAnsi="Arial" w:cs="Arial"/>
          <w:sz w:val="22"/>
          <w:szCs w:val="22"/>
        </w:rPr>
        <w:t xml:space="preserve"> odst. 1 Smlouvy o E</w:t>
      </w:r>
      <w:r w:rsidR="002C7646" w:rsidRPr="00400CEC">
        <w:rPr>
          <w:rFonts w:ascii="Arial" w:hAnsi="Arial" w:cs="Arial"/>
          <w:sz w:val="22"/>
          <w:szCs w:val="22"/>
        </w:rPr>
        <w:t>U</w:t>
      </w:r>
      <w:r w:rsidRPr="00400CEC">
        <w:rPr>
          <w:rFonts w:ascii="Arial" w:hAnsi="Arial" w:cs="Arial"/>
          <w:sz w:val="22"/>
          <w:szCs w:val="22"/>
        </w:rPr>
        <w:t>.</w:t>
      </w:r>
    </w:p>
    <w:p w:rsidR="00237224" w:rsidRPr="00400CEC" w:rsidRDefault="00237224" w:rsidP="00D71773">
      <w:pPr>
        <w:pStyle w:val="Zkladntext"/>
        <w:numPr>
          <w:ilvl w:val="1"/>
          <w:numId w:val="14"/>
        </w:numPr>
        <w:tabs>
          <w:tab w:val="clear" w:pos="1225"/>
          <w:tab w:val="num" w:pos="0"/>
        </w:tabs>
        <w:spacing w:before="120" w:after="120"/>
        <w:ind w:left="0" w:firstLine="0"/>
        <w:rPr>
          <w:rFonts w:ascii="Arial" w:hAnsi="Arial" w:cs="Arial"/>
          <w:snapToGrid w:val="0"/>
          <w:sz w:val="22"/>
          <w:szCs w:val="22"/>
        </w:rPr>
      </w:pPr>
      <w:r w:rsidRPr="00400CEC">
        <w:rPr>
          <w:rFonts w:ascii="Arial" w:hAnsi="Arial" w:cs="Arial"/>
          <w:snapToGrid w:val="0"/>
          <w:sz w:val="22"/>
          <w:szCs w:val="22"/>
        </w:rPr>
        <w:lastRenderedPageBreak/>
        <w:t xml:space="preserve">Přijetí dotace znamená souhlas příjemce s jeho uvedením v seznamu příjemců a se zveřejněním seznamu příjemců, názvu projektu a výše dotace vyplacené z veřejných zdrojů v příslušných informačních systémech. </w:t>
      </w:r>
    </w:p>
    <w:p w:rsidR="00237224" w:rsidRPr="00400CEC" w:rsidRDefault="00237224" w:rsidP="00D71773">
      <w:pPr>
        <w:pStyle w:val="Zkladntext"/>
        <w:numPr>
          <w:ilvl w:val="1"/>
          <w:numId w:val="14"/>
        </w:numPr>
        <w:tabs>
          <w:tab w:val="clear" w:pos="1225"/>
          <w:tab w:val="num" w:pos="0"/>
        </w:tabs>
        <w:spacing w:before="120" w:after="120"/>
        <w:ind w:left="0" w:firstLine="0"/>
        <w:rPr>
          <w:rFonts w:ascii="Arial" w:hAnsi="Arial" w:cs="Arial"/>
          <w:snapToGrid w:val="0"/>
          <w:sz w:val="22"/>
          <w:szCs w:val="22"/>
        </w:rPr>
      </w:pPr>
      <w:r w:rsidRPr="00400CEC">
        <w:rPr>
          <w:rFonts w:ascii="Arial" w:hAnsi="Arial" w:cs="Arial"/>
          <w:snapToGrid w:val="0"/>
          <w:sz w:val="22"/>
          <w:szCs w:val="22"/>
        </w:rPr>
        <w:t xml:space="preserve">Příjemce se řídí </w:t>
      </w:r>
      <w:r w:rsidR="00B95EE7" w:rsidRPr="00400CEC">
        <w:rPr>
          <w:rFonts w:ascii="Arial" w:hAnsi="Arial" w:cs="Arial"/>
          <w:snapToGrid w:val="0"/>
          <w:sz w:val="22"/>
          <w:szCs w:val="22"/>
        </w:rPr>
        <w:t xml:space="preserve">aktuální verzí Příručky </w:t>
      </w:r>
      <w:r w:rsidRPr="00400CEC">
        <w:rPr>
          <w:rFonts w:ascii="Arial" w:hAnsi="Arial" w:cs="Arial"/>
          <w:snapToGrid w:val="0"/>
          <w:sz w:val="22"/>
          <w:szCs w:val="22"/>
        </w:rPr>
        <w:t>pro žadatele a příjemce v platném znění, která je uveřejněna na stránkách  MPSV. Příjemce je povinen sledovat změny v Příručce pro žadatele a příjemce</w:t>
      </w:r>
      <w:r w:rsidR="002D45AF" w:rsidRPr="00400CEC">
        <w:rPr>
          <w:rFonts w:ascii="Arial" w:hAnsi="Arial" w:cs="Arial"/>
          <w:snapToGrid w:val="0"/>
          <w:sz w:val="22"/>
          <w:szCs w:val="22"/>
        </w:rPr>
        <w:t xml:space="preserve"> oblasti intervence 3.1x., která je uveřejněna na stránkách MPSV. Příjemce je povinen sledovat změny v příručce pro žadatele a příjemce.</w:t>
      </w:r>
    </w:p>
    <w:p w:rsidR="002E7B9B" w:rsidRPr="00400CEC" w:rsidRDefault="002E7B9B" w:rsidP="00D71773">
      <w:pPr>
        <w:pStyle w:val="Zkladntext"/>
        <w:numPr>
          <w:ilvl w:val="1"/>
          <w:numId w:val="14"/>
        </w:numPr>
        <w:tabs>
          <w:tab w:val="clear" w:pos="1225"/>
          <w:tab w:val="num" w:pos="0"/>
        </w:tabs>
        <w:spacing w:before="120" w:after="120"/>
        <w:ind w:left="0" w:firstLine="0"/>
        <w:rPr>
          <w:rFonts w:ascii="Arial" w:hAnsi="Arial" w:cs="Arial"/>
          <w:sz w:val="22"/>
          <w:szCs w:val="22"/>
        </w:rPr>
      </w:pPr>
      <w:r w:rsidRPr="00400CEC">
        <w:rPr>
          <w:rFonts w:ascii="Arial" w:hAnsi="Arial" w:cs="Arial"/>
          <w:sz w:val="22"/>
          <w:szCs w:val="22"/>
        </w:rPr>
        <w:t xml:space="preserve">Účastník programu zodpovídá za to, že jím předané doklady jsou úplné, pravdivé </w:t>
      </w:r>
      <w:r w:rsidR="009E5F61">
        <w:rPr>
          <w:rFonts w:ascii="Arial" w:hAnsi="Arial" w:cs="Arial"/>
          <w:sz w:val="22"/>
          <w:szCs w:val="22"/>
        </w:rPr>
        <w:t xml:space="preserve">      </w:t>
      </w:r>
      <w:r w:rsidRPr="00400CEC">
        <w:rPr>
          <w:rFonts w:ascii="Arial" w:hAnsi="Arial" w:cs="Arial"/>
          <w:sz w:val="22"/>
          <w:szCs w:val="22"/>
        </w:rPr>
        <w:t>a v souladu s platnými právními předpisy.</w:t>
      </w:r>
    </w:p>
    <w:p w:rsidR="002E7B9B" w:rsidRPr="00400CEC" w:rsidRDefault="002E7B9B" w:rsidP="00D71773">
      <w:pPr>
        <w:pStyle w:val="Zkladntext"/>
        <w:numPr>
          <w:ilvl w:val="1"/>
          <w:numId w:val="14"/>
        </w:numPr>
        <w:tabs>
          <w:tab w:val="clear" w:pos="1225"/>
          <w:tab w:val="num" w:pos="0"/>
        </w:tabs>
        <w:spacing w:before="120" w:after="120"/>
        <w:ind w:left="0" w:firstLine="0"/>
        <w:rPr>
          <w:rFonts w:ascii="Arial" w:hAnsi="Arial" w:cs="Arial"/>
          <w:sz w:val="22"/>
          <w:szCs w:val="22"/>
        </w:rPr>
      </w:pPr>
      <w:r w:rsidRPr="00400CEC">
        <w:rPr>
          <w:rFonts w:ascii="Arial" w:hAnsi="Arial" w:cs="Arial"/>
          <w:sz w:val="22"/>
          <w:szCs w:val="22"/>
        </w:rPr>
        <w:t>V průběhu celé akce, včetně přípravného období, je správce programu oprávněn vyzvat účastníka k předložení dalších dokladů, vztahujících se k dané akci. Účastník programu je povinen požadované doklady správci programu neprodleně předložit.</w:t>
      </w:r>
    </w:p>
    <w:p w:rsidR="00003E1B" w:rsidRPr="00400CEC" w:rsidRDefault="00003E1B" w:rsidP="00D71773">
      <w:pPr>
        <w:pStyle w:val="Zkladntext"/>
        <w:numPr>
          <w:ilvl w:val="1"/>
          <w:numId w:val="14"/>
        </w:numPr>
        <w:tabs>
          <w:tab w:val="clear" w:pos="1225"/>
          <w:tab w:val="num" w:pos="0"/>
        </w:tabs>
        <w:spacing w:before="120" w:after="120"/>
        <w:ind w:left="0" w:firstLine="0"/>
        <w:rPr>
          <w:rFonts w:ascii="Arial" w:hAnsi="Arial" w:cs="Arial"/>
          <w:sz w:val="22"/>
          <w:szCs w:val="22"/>
        </w:rPr>
      </w:pPr>
      <w:r w:rsidRPr="00400CEC">
        <w:rPr>
          <w:rFonts w:ascii="Arial" w:hAnsi="Arial" w:cs="Arial"/>
          <w:sz w:val="22"/>
          <w:szCs w:val="22"/>
        </w:rPr>
        <w:t xml:space="preserve">Schválení dotace na realizaci tohoto projektu nezavazuje Ministerstvo práce </w:t>
      </w:r>
      <w:r w:rsidR="009E5F61">
        <w:rPr>
          <w:rFonts w:ascii="Arial" w:hAnsi="Arial" w:cs="Arial"/>
          <w:sz w:val="22"/>
          <w:szCs w:val="22"/>
        </w:rPr>
        <w:t xml:space="preserve">              </w:t>
      </w:r>
      <w:r w:rsidRPr="00400CEC">
        <w:rPr>
          <w:rFonts w:ascii="Arial" w:hAnsi="Arial" w:cs="Arial"/>
          <w:sz w:val="22"/>
          <w:szCs w:val="22"/>
        </w:rPr>
        <w:t xml:space="preserve">a sociálních věcí k financování nákladů služeb poskytovaných v době po ukončení realizace projektu. </w:t>
      </w:r>
    </w:p>
    <w:p w:rsidR="003D5DD6" w:rsidRPr="00400CEC" w:rsidRDefault="003D5DD6" w:rsidP="006F328B">
      <w:pPr>
        <w:pStyle w:val="Zkladntext"/>
        <w:spacing w:before="120" w:after="120"/>
        <w:rPr>
          <w:rFonts w:ascii="Arial" w:hAnsi="Arial" w:cs="Arial"/>
          <w:sz w:val="22"/>
          <w:szCs w:val="22"/>
        </w:rPr>
      </w:pPr>
    </w:p>
    <w:p w:rsidR="00355EAD" w:rsidRPr="00400CEC" w:rsidRDefault="00355EAD" w:rsidP="006F328B">
      <w:pPr>
        <w:pStyle w:val="Zkladntext"/>
        <w:spacing w:before="120" w:after="120"/>
        <w:rPr>
          <w:rFonts w:ascii="Arial" w:hAnsi="Arial" w:cs="Arial"/>
          <w:sz w:val="22"/>
          <w:szCs w:val="22"/>
        </w:rPr>
      </w:pPr>
    </w:p>
    <w:p w:rsidR="00195ABA" w:rsidRDefault="00195ABA" w:rsidP="006F328B">
      <w:pPr>
        <w:pStyle w:val="Zkladntext"/>
        <w:spacing w:before="120" w:after="120"/>
        <w:rPr>
          <w:rFonts w:ascii="Arial" w:hAnsi="Arial" w:cs="Arial"/>
          <w:sz w:val="22"/>
          <w:szCs w:val="22"/>
        </w:rPr>
      </w:pPr>
    </w:p>
    <w:p w:rsidR="009E5F61" w:rsidRDefault="009E5F61" w:rsidP="006F328B">
      <w:pPr>
        <w:pStyle w:val="Zkladntext"/>
        <w:spacing w:before="120" w:after="120"/>
        <w:rPr>
          <w:rFonts w:ascii="Arial" w:hAnsi="Arial" w:cs="Arial"/>
          <w:sz w:val="22"/>
          <w:szCs w:val="22"/>
        </w:rPr>
      </w:pPr>
    </w:p>
    <w:p w:rsidR="009E5F61" w:rsidRDefault="009E5F61" w:rsidP="006F328B">
      <w:pPr>
        <w:pStyle w:val="Zkladntext"/>
        <w:spacing w:before="120" w:after="120"/>
        <w:rPr>
          <w:rFonts w:ascii="Arial" w:hAnsi="Arial" w:cs="Arial"/>
          <w:sz w:val="22"/>
          <w:szCs w:val="22"/>
        </w:rPr>
      </w:pPr>
    </w:p>
    <w:p w:rsidR="009E5F61" w:rsidRDefault="009E5F61" w:rsidP="006F328B">
      <w:pPr>
        <w:pStyle w:val="Zkladntext"/>
        <w:spacing w:before="120" w:after="120"/>
        <w:rPr>
          <w:rFonts w:ascii="Arial" w:hAnsi="Arial" w:cs="Arial"/>
          <w:sz w:val="22"/>
          <w:szCs w:val="22"/>
        </w:rPr>
      </w:pPr>
    </w:p>
    <w:p w:rsidR="009E5F61" w:rsidRDefault="009E5F61" w:rsidP="006F328B">
      <w:pPr>
        <w:pStyle w:val="Zkladntext"/>
        <w:spacing w:before="120" w:after="120"/>
        <w:rPr>
          <w:rFonts w:ascii="Arial" w:hAnsi="Arial" w:cs="Arial"/>
          <w:sz w:val="22"/>
          <w:szCs w:val="22"/>
        </w:rPr>
      </w:pPr>
    </w:p>
    <w:p w:rsidR="009E5F61" w:rsidRDefault="009E5F61" w:rsidP="006F328B">
      <w:pPr>
        <w:pStyle w:val="Zkladntext"/>
        <w:spacing w:before="120" w:after="120"/>
        <w:rPr>
          <w:rFonts w:ascii="Arial" w:hAnsi="Arial" w:cs="Arial"/>
          <w:sz w:val="22"/>
          <w:szCs w:val="22"/>
        </w:rPr>
      </w:pPr>
    </w:p>
    <w:p w:rsidR="009E5F61" w:rsidRDefault="009E5F61" w:rsidP="006F328B">
      <w:pPr>
        <w:pStyle w:val="Zkladntext"/>
        <w:spacing w:before="120" w:after="120"/>
        <w:rPr>
          <w:rFonts w:ascii="Arial" w:hAnsi="Arial" w:cs="Arial"/>
          <w:sz w:val="22"/>
          <w:szCs w:val="22"/>
        </w:rPr>
      </w:pPr>
    </w:p>
    <w:p w:rsidR="009E5F61" w:rsidRDefault="009E5F61" w:rsidP="006F328B">
      <w:pPr>
        <w:pStyle w:val="Zkladntext"/>
        <w:spacing w:before="120" w:after="120"/>
        <w:rPr>
          <w:rFonts w:ascii="Arial" w:hAnsi="Arial" w:cs="Arial"/>
          <w:sz w:val="22"/>
          <w:szCs w:val="22"/>
        </w:rPr>
      </w:pPr>
    </w:p>
    <w:p w:rsidR="009E5F61" w:rsidRDefault="009E5F61" w:rsidP="006F328B">
      <w:pPr>
        <w:pStyle w:val="Zkladntext"/>
        <w:spacing w:before="120" w:after="120"/>
        <w:rPr>
          <w:rFonts w:ascii="Arial" w:hAnsi="Arial" w:cs="Arial"/>
          <w:sz w:val="22"/>
          <w:szCs w:val="22"/>
        </w:rPr>
      </w:pPr>
    </w:p>
    <w:p w:rsidR="009E5F61" w:rsidRDefault="009E5F61" w:rsidP="006F328B">
      <w:pPr>
        <w:pStyle w:val="Zkladntext"/>
        <w:spacing w:before="120" w:after="120"/>
        <w:rPr>
          <w:rFonts w:ascii="Arial" w:hAnsi="Arial" w:cs="Arial"/>
          <w:sz w:val="22"/>
          <w:szCs w:val="22"/>
        </w:rPr>
      </w:pPr>
    </w:p>
    <w:p w:rsidR="009E5F61" w:rsidRDefault="009E5F61" w:rsidP="006F328B">
      <w:pPr>
        <w:pStyle w:val="Zkladntext"/>
        <w:spacing w:before="120" w:after="120"/>
        <w:rPr>
          <w:rFonts w:ascii="Arial" w:hAnsi="Arial" w:cs="Arial"/>
          <w:sz w:val="22"/>
          <w:szCs w:val="22"/>
        </w:rPr>
      </w:pPr>
    </w:p>
    <w:p w:rsidR="009E5F61" w:rsidRDefault="009E5F61" w:rsidP="006F328B">
      <w:pPr>
        <w:pStyle w:val="Zkladntext"/>
        <w:spacing w:before="120" w:after="120"/>
        <w:rPr>
          <w:rFonts w:ascii="Arial" w:hAnsi="Arial" w:cs="Arial"/>
          <w:sz w:val="22"/>
          <w:szCs w:val="22"/>
        </w:rPr>
      </w:pPr>
    </w:p>
    <w:p w:rsidR="009E5F61" w:rsidRDefault="009E5F61" w:rsidP="006F328B">
      <w:pPr>
        <w:pStyle w:val="Zkladntext"/>
        <w:spacing w:before="120" w:after="120"/>
        <w:rPr>
          <w:rFonts w:ascii="Arial" w:hAnsi="Arial" w:cs="Arial"/>
          <w:sz w:val="22"/>
          <w:szCs w:val="22"/>
        </w:rPr>
      </w:pPr>
    </w:p>
    <w:p w:rsidR="009E5F61" w:rsidRDefault="009E5F61" w:rsidP="006F328B">
      <w:pPr>
        <w:pStyle w:val="Zkladntext"/>
        <w:spacing w:before="120" w:after="120"/>
        <w:rPr>
          <w:rFonts w:ascii="Arial" w:hAnsi="Arial" w:cs="Arial"/>
          <w:sz w:val="22"/>
          <w:szCs w:val="22"/>
        </w:rPr>
      </w:pPr>
    </w:p>
    <w:p w:rsidR="009E5F61" w:rsidRDefault="009E5F61" w:rsidP="006F328B">
      <w:pPr>
        <w:pStyle w:val="Zkladntext"/>
        <w:spacing w:before="120" w:after="120"/>
        <w:rPr>
          <w:rFonts w:ascii="Arial" w:hAnsi="Arial" w:cs="Arial"/>
          <w:sz w:val="22"/>
          <w:szCs w:val="22"/>
        </w:rPr>
      </w:pPr>
    </w:p>
    <w:p w:rsidR="009E5F61" w:rsidRDefault="009E5F61" w:rsidP="006F328B">
      <w:pPr>
        <w:pStyle w:val="Zkladntext"/>
        <w:spacing w:before="120" w:after="120"/>
        <w:rPr>
          <w:rFonts w:ascii="Arial" w:hAnsi="Arial" w:cs="Arial"/>
          <w:sz w:val="22"/>
          <w:szCs w:val="22"/>
        </w:rPr>
      </w:pPr>
    </w:p>
    <w:p w:rsidR="009E5F61" w:rsidRDefault="009E5F61" w:rsidP="006F328B">
      <w:pPr>
        <w:pStyle w:val="Zkladntext"/>
        <w:spacing w:before="120" w:after="120"/>
        <w:rPr>
          <w:rFonts w:ascii="Arial" w:hAnsi="Arial" w:cs="Arial"/>
          <w:sz w:val="22"/>
          <w:szCs w:val="22"/>
        </w:rPr>
      </w:pPr>
    </w:p>
    <w:p w:rsidR="009E5F61" w:rsidRDefault="009E5F61" w:rsidP="006F328B">
      <w:pPr>
        <w:pStyle w:val="Zkladntext"/>
        <w:spacing w:before="120" w:after="120"/>
        <w:rPr>
          <w:rFonts w:ascii="Arial" w:hAnsi="Arial" w:cs="Arial"/>
          <w:sz w:val="22"/>
          <w:szCs w:val="22"/>
        </w:rPr>
      </w:pPr>
    </w:p>
    <w:p w:rsidR="009E5F61" w:rsidRDefault="009E5F61" w:rsidP="006F328B">
      <w:pPr>
        <w:pStyle w:val="Zkladntext"/>
        <w:spacing w:before="120" w:after="120"/>
        <w:rPr>
          <w:rFonts w:ascii="Arial" w:hAnsi="Arial" w:cs="Arial"/>
          <w:sz w:val="22"/>
          <w:szCs w:val="22"/>
        </w:rPr>
      </w:pPr>
    </w:p>
    <w:p w:rsidR="009E5F61" w:rsidRDefault="009E5F61" w:rsidP="006F328B">
      <w:pPr>
        <w:pStyle w:val="Zkladntext"/>
        <w:spacing w:before="120" w:after="120"/>
        <w:rPr>
          <w:rFonts w:ascii="Arial" w:hAnsi="Arial" w:cs="Arial"/>
          <w:sz w:val="22"/>
          <w:szCs w:val="22"/>
        </w:rPr>
      </w:pPr>
    </w:p>
    <w:p w:rsidR="009E5F61" w:rsidRPr="00400CEC" w:rsidRDefault="009E5F61" w:rsidP="006F328B">
      <w:pPr>
        <w:pStyle w:val="Zkladntext"/>
        <w:spacing w:before="120" w:after="120"/>
        <w:rPr>
          <w:rFonts w:ascii="Arial" w:hAnsi="Arial" w:cs="Arial"/>
          <w:sz w:val="22"/>
          <w:szCs w:val="22"/>
        </w:rPr>
      </w:pPr>
    </w:p>
    <w:p w:rsidR="00195ABA" w:rsidRPr="00400CEC" w:rsidRDefault="00195ABA" w:rsidP="006F328B">
      <w:pPr>
        <w:pStyle w:val="Zkladntext"/>
        <w:spacing w:before="120" w:after="120"/>
        <w:rPr>
          <w:rFonts w:ascii="Arial" w:hAnsi="Arial" w:cs="Arial"/>
          <w:sz w:val="22"/>
          <w:szCs w:val="22"/>
        </w:rPr>
      </w:pPr>
    </w:p>
    <w:p w:rsidR="00B55540" w:rsidRPr="00400CEC" w:rsidRDefault="00B55540" w:rsidP="00B55540">
      <w:pPr>
        <w:widowControl w:val="0"/>
        <w:tabs>
          <w:tab w:val="left" w:pos="708"/>
        </w:tabs>
        <w:spacing w:after="120"/>
        <w:ind w:left="-360"/>
        <w:jc w:val="center"/>
        <w:rPr>
          <w:rFonts w:ascii="Arial" w:hAnsi="Arial" w:cs="Arial"/>
          <w:b/>
          <w:sz w:val="22"/>
          <w:szCs w:val="22"/>
        </w:rPr>
      </w:pPr>
    </w:p>
    <w:p w:rsidR="00B55540" w:rsidRPr="009E5F61" w:rsidRDefault="00B55540" w:rsidP="00B55540">
      <w:pPr>
        <w:widowControl w:val="0"/>
        <w:tabs>
          <w:tab w:val="left" w:pos="708"/>
        </w:tabs>
        <w:spacing w:after="120"/>
        <w:ind w:left="-360"/>
        <w:jc w:val="center"/>
        <w:rPr>
          <w:rFonts w:ascii="Arial" w:hAnsi="Arial" w:cs="Arial"/>
          <w:b/>
        </w:rPr>
      </w:pPr>
      <w:r w:rsidRPr="009E5F61">
        <w:rPr>
          <w:rFonts w:ascii="Arial" w:hAnsi="Arial" w:cs="Arial"/>
          <w:b/>
        </w:rPr>
        <w:t>Prohlášení příjemce k Registraci a Rozhodnutí o poskytnutí dotace</w:t>
      </w:r>
    </w:p>
    <w:p w:rsidR="00195ABA" w:rsidRPr="00400CEC" w:rsidRDefault="00195ABA" w:rsidP="006F328B">
      <w:pPr>
        <w:pStyle w:val="Zkladntext"/>
        <w:spacing w:before="120" w:after="120"/>
        <w:rPr>
          <w:rFonts w:ascii="Arial" w:hAnsi="Arial" w:cs="Arial"/>
          <w:sz w:val="22"/>
          <w:szCs w:val="22"/>
        </w:rPr>
      </w:pPr>
    </w:p>
    <w:p w:rsidR="00195ABA" w:rsidRPr="00400CEC" w:rsidRDefault="00195ABA" w:rsidP="00195ABA">
      <w:pPr>
        <w:pStyle w:val="Zkladntext"/>
        <w:spacing w:before="120" w:after="120"/>
        <w:rPr>
          <w:rFonts w:ascii="Arial" w:hAnsi="Arial" w:cs="Arial"/>
          <w:sz w:val="22"/>
          <w:szCs w:val="22"/>
        </w:rPr>
      </w:pPr>
    </w:p>
    <w:p w:rsidR="00195ABA" w:rsidRPr="00400CEC" w:rsidRDefault="00195ABA" w:rsidP="00195ABA">
      <w:pPr>
        <w:pStyle w:val="Zkladntext"/>
        <w:spacing w:before="120" w:after="120"/>
        <w:rPr>
          <w:rFonts w:ascii="Arial" w:hAnsi="Arial" w:cs="Arial"/>
          <w:b/>
          <w:sz w:val="22"/>
          <w:szCs w:val="22"/>
        </w:rPr>
      </w:pPr>
      <w:r w:rsidRPr="00400CEC">
        <w:rPr>
          <w:rFonts w:ascii="Arial" w:hAnsi="Arial" w:cs="Arial"/>
          <w:b/>
          <w:sz w:val="22"/>
          <w:szCs w:val="22"/>
        </w:rPr>
        <w:t>Příjemce prohlašuje a svým podpisem také stvrzuje, že:</w:t>
      </w:r>
    </w:p>
    <w:p w:rsidR="00195ABA" w:rsidRPr="00400CEC" w:rsidRDefault="00195ABA" w:rsidP="00195ABA">
      <w:pPr>
        <w:pStyle w:val="Zkladntext"/>
        <w:spacing w:before="120" w:after="120"/>
        <w:rPr>
          <w:rFonts w:ascii="Arial" w:hAnsi="Arial" w:cs="Arial"/>
          <w:sz w:val="22"/>
          <w:szCs w:val="22"/>
        </w:rPr>
      </w:pPr>
    </w:p>
    <w:p w:rsidR="00195ABA" w:rsidRPr="00400CEC" w:rsidRDefault="00195ABA" w:rsidP="00195ABA">
      <w:pPr>
        <w:pStyle w:val="Zkladntext"/>
        <w:spacing w:before="120" w:after="120"/>
        <w:rPr>
          <w:rFonts w:ascii="Arial" w:hAnsi="Arial" w:cs="Arial"/>
          <w:sz w:val="22"/>
          <w:szCs w:val="22"/>
        </w:rPr>
      </w:pPr>
      <w:r w:rsidRPr="00400CEC">
        <w:rPr>
          <w:rFonts w:ascii="Arial" w:hAnsi="Arial" w:cs="Arial"/>
          <w:sz w:val="22"/>
          <w:szCs w:val="22"/>
        </w:rPr>
        <w:t xml:space="preserve">a) údaje vztahující se k identifikaci příjemce jakož i údaje o projektu, uvedené v části </w:t>
      </w:r>
      <w:r w:rsidR="009E5F61">
        <w:rPr>
          <w:rFonts w:ascii="Arial" w:hAnsi="Arial" w:cs="Arial"/>
          <w:sz w:val="22"/>
          <w:szCs w:val="22"/>
        </w:rPr>
        <w:t xml:space="preserve">             </w:t>
      </w:r>
      <w:r w:rsidRPr="00400CEC">
        <w:rPr>
          <w:rFonts w:ascii="Arial" w:hAnsi="Arial" w:cs="Arial"/>
          <w:sz w:val="22"/>
          <w:szCs w:val="22"/>
        </w:rPr>
        <w:t>II v</w:t>
      </w:r>
      <w:r w:rsidR="009E5F61">
        <w:rPr>
          <w:rFonts w:ascii="Arial" w:hAnsi="Arial" w:cs="Arial"/>
          <w:sz w:val="22"/>
          <w:szCs w:val="22"/>
        </w:rPr>
        <w:t> </w:t>
      </w:r>
      <w:r w:rsidRPr="00400CEC">
        <w:rPr>
          <w:rFonts w:ascii="Arial" w:hAnsi="Arial" w:cs="Arial"/>
          <w:sz w:val="22"/>
          <w:szCs w:val="22"/>
        </w:rPr>
        <w:t>bodech</w:t>
      </w:r>
      <w:r w:rsidR="009E5F61">
        <w:rPr>
          <w:rFonts w:ascii="Arial" w:hAnsi="Arial" w:cs="Arial"/>
          <w:sz w:val="22"/>
          <w:szCs w:val="22"/>
        </w:rPr>
        <w:t xml:space="preserve"> 1</w:t>
      </w:r>
      <w:r w:rsidRPr="00400CEC">
        <w:rPr>
          <w:rFonts w:ascii="Arial" w:hAnsi="Arial" w:cs="Arial"/>
          <w:sz w:val="22"/>
          <w:szCs w:val="22"/>
        </w:rPr>
        <w:t>.</w:t>
      </w:r>
      <w:r w:rsidR="007E2690" w:rsidRPr="00400CEC">
        <w:rPr>
          <w:rFonts w:ascii="Arial" w:hAnsi="Arial" w:cs="Arial"/>
          <w:sz w:val="22"/>
          <w:szCs w:val="22"/>
        </w:rPr>
        <w:t xml:space="preserve"> </w:t>
      </w:r>
      <w:r w:rsidRPr="00400CEC">
        <w:rPr>
          <w:rFonts w:ascii="Arial" w:hAnsi="Arial" w:cs="Arial"/>
          <w:sz w:val="22"/>
          <w:szCs w:val="22"/>
        </w:rPr>
        <w:t>a 2. a v části III bodu 1. Podmínek Rozhodnutí o poskytnutí dotace jsou pravdivé a úplné,</w:t>
      </w:r>
    </w:p>
    <w:p w:rsidR="00195ABA" w:rsidRPr="00400CEC" w:rsidRDefault="00195ABA" w:rsidP="00195ABA">
      <w:pPr>
        <w:pStyle w:val="Zkladntext"/>
        <w:spacing w:before="120" w:after="120"/>
        <w:rPr>
          <w:rFonts w:ascii="Arial" w:hAnsi="Arial" w:cs="Arial"/>
          <w:sz w:val="22"/>
          <w:szCs w:val="22"/>
        </w:rPr>
      </w:pPr>
    </w:p>
    <w:p w:rsidR="00195ABA" w:rsidRPr="00400CEC" w:rsidRDefault="00195ABA" w:rsidP="00195ABA">
      <w:pPr>
        <w:pStyle w:val="Zkladntext"/>
        <w:spacing w:before="120" w:after="120"/>
        <w:rPr>
          <w:rFonts w:ascii="Arial" w:hAnsi="Arial" w:cs="Arial"/>
          <w:sz w:val="22"/>
          <w:szCs w:val="22"/>
        </w:rPr>
      </w:pPr>
      <w:r w:rsidRPr="00400CEC">
        <w:rPr>
          <w:rFonts w:ascii="Arial" w:hAnsi="Arial" w:cs="Arial"/>
          <w:sz w:val="22"/>
          <w:szCs w:val="22"/>
        </w:rPr>
        <w:t>b) si je vědom následků (včetně trestněprávních), které by mohly vzniknout uváděním nepravdivých nebo neúplných údajů a vedly by tak k neoprávněnému čerpání dotace,</w:t>
      </w:r>
    </w:p>
    <w:p w:rsidR="00195ABA" w:rsidRPr="00400CEC" w:rsidRDefault="00195ABA" w:rsidP="00195ABA">
      <w:pPr>
        <w:pStyle w:val="Zkladntext"/>
        <w:spacing w:before="120" w:after="120"/>
        <w:rPr>
          <w:rFonts w:ascii="Arial" w:hAnsi="Arial" w:cs="Arial"/>
          <w:sz w:val="22"/>
          <w:szCs w:val="22"/>
        </w:rPr>
      </w:pPr>
    </w:p>
    <w:p w:rsidR="00195ABA" w:rsidRPr="00400CEC" w:rsidRDefault="00195ABA" w:rsidP="00195ABA">
      <w:pPr>
        <w:pStyle w:val="Zkladntext"/>
        <w:spacing w:before="120" w:after="120"/>
        <w:rPr>
          <w:rFonts w:ascii="Arial" w:hAnsi="Arial" w:cs="Arial"/>
          <w:sz w:val="22"/>
          <w:szCs w:val="22"/>
        </w:rPr>
      </w:pPr>
      <w:r w:rsidRPr="00400CEC">
        <w:rPr>
          <w:rFonts w:ascii="Arial" w:hAnsi="Arial" w:cs="Arial"/>
          <w:sz w:val="22"/>
          <w:szCs w:val="22"/>
        </w:rPr>
        <w:t>c) seznámil se s Podmínkami Rozhodnutí o poskytnutí dotace a přijímá všechny stanovené podmínky, vyslovuje s nimi svůj bezvýhradný souhlas a zavazuje se k jejich splnění, stejně jako ke splnění závazků vyplývajících mu z Rozhodnutí o poskytnutí dotace a Příručky pro žadatele a příjemce v platném znění.</w:t>
      </w:r>
    </w:p>
    <w:p w:rsidR="00195ABA" w:rsidRPr="00400CEC" w:rsidRDefault="00195ABA" w:rsidP="00195ABA">
      <w:pPr>
        <w:pStyle w:val="Zkladntext"/>
        <w:spacing w:before="120" w:after="120"/>
        <w:rPr>
          <w:rFonts w:ascii="Arial" w:hAnsi="Arial" w:cs="Arial"/>
          <w:sz w:val="22"/>
          <w:szCs w:val="22"/>
        </w:rPr>
      </w:pPr>
    </w:p>
    <w:p w:rsidR="00195ABA" w:rsidRPr="00400CEC" w:rsidRDefault="00195ABA" w:rsidP="00195ABA">
      <w:pPr>
        <w:pStyle w:val="Zkladntext"/>
        <w:spacing w:before="120" w:after="120"/>
        <w:rPr>
          <w:rFonts w:ascii="Arial" w:hAnsi="Arial" w:cs="Arial"/>
          <w:sz w:val="22"/>
          <w:szCs w:val="22"/>
        </w:rPr>
      </w:pPr>
    </w:p>
    <w:p w:rsidR="00195ABA" w:rsidRDefault="00195ABA" w:rsidP="00195ABA">
      <w:pPr>
        <w:pStyle w:val="Zkladntext"/>
        <w:spacing w:before="120" w:after="120"/>
        <w:rPr>
          <w:rFonts w:ascii="Arial" w:hAnsi="Arial" w:cs="Arial"/>
          <w:sz w:val="22"/>
          <w:szCs w:val="22"/>
        </w:rPr>
      </w:pPr>
    </w:p>
    <w:p w:rsidR="009E5F61" w:rsidRDefault="009E5F61" w:rsidP="00195ABA">
      <w:pPr>
        <w:pStyle w:val="Zkladntext"/>
        <w:spacing w:before="120" w:after="120"/>
        <w:rPr>
          <w:rFonts w:ascii="Arial" w:hAnsi="Arial" w:cs="Arial"/>
          <w:sz w:val="22"/>
          <w:szCs w:val="22"/>
        </w:rPr>
      </w:pPr>
    </w:p>
    <w:p w:rsidR="009E5F61" w:rsidRDefault="009E5F61" w:rsidP="00195ABA">
      <w:pPr>
        <w:pStyle w:val="Zkladntext"/>
        <w:spacing w:before="120" w:after="120"/>
        <w:rPr>
          <w:rFonts w:ascii="Arial" w:hAnsi="Arial" w:cs="Arial"/>
          <w:sz w:val="22"/>
          <w:szCs w:val="22"/>
        </w:rPr>
      </w:pPr>
    </w:p>
    <w:p w:rsidR="009E5F61" w:rsidRDefault="009E5F61" w:rsidP="00195ABA">
      <w:pPr>
        <w:pStyle w:val="Zkladntext"/>
        <w:spacing w:before="120" w:after="120"/>
        <w:rPr>
          <w:rFonts w:ascii="Arial" w:hAnsi="Arial" w:cs="Arial"/>
          <w:sz w:val="22"/>
          <w:szCs w:val="22"/>
        </w:rPr>
      </w:pPr>
    </w:p>
    <w:p w:rsidR="009E5F61" w:rsidRDefault="009E5F61" w:rsidP="00195ABA">
      <w:pPr>
        <w:pStyle w:val="Zkladntext"/>
        <w:spacing w:before="120" w:after="120"/>
        <w:rPr>
          <w:rFonts w:ascii="Arial" w:hAnsi="Arial" w:cs="Arial"/>
          <w:sz w:val="22"/>
          <w:szCs w:val="22"/>
        </w:rPr>
      </w:pPr>
    </w:p>
    <w:p w:rsidR="009E5F61" w:rsidRDefault="009E5F61" w:rsidP="00195ABA">
      <w:pPr>
        <w:pStyle w:val="Zkladntext"/>
        <w:spacing w:before="120" w:after="120"/>
        <w:rPr>
          <w:rFonts w:ascii="Arial" w:hAnsi="Arial" w:cs="Arial"/>
          <w:sz w:val="22"/>
          <w:szCs w:val="22"/>
        </w:rPr>
      </w:pPr>
    </w:p>
    <w:p w:rsidR="009E5F61" w:rsidRPr="00400CEC" w:rsidRDefault="009E5F61" w:rsidP="00195ABA">
      <w:pPr>
        <w:pStyle w:val="Zkladntext"/>
        <w:spacing w:before="120" w:after="120"/>
        <w:rPr>
          <w:rFonts w:ascii="Arial" w:hAnsi="Arial" w:cs="Arial"/>
          <w:sz w:val="22"/>
          <w:szCs w:val="22"/>
        </w:rPr>
      </w:pPr>
    </w:p>
    <w:p w:rsidR="00195ABA" w:rsidRPr="00400CEC" w:rsidRDefault="00195ABA" w:rsidP="00195ABA">
      <w:pPr>
        <w:pStyle w:val="Zkladntext"/>
        <w:spacing w:before="120" w:after="120"/>
        <w:rPr>
          <w:rFonts w:ascii="Arial" w:hAnsi="Arial" w:cs="Arial"/>
          <w:sz w:val="22"/>
          <w:szCs w:val="22"/>
        </w:rPr>
      </w:pPr>
    </w:p>
    <w:p w:rsidR="00195ABA" w:rsidRPr="00400CEC" w:rsidRDefault="00195ABA" w:rsidP="00195ABA">
      <w:pPr>
        <w:pStyle w:val="Zkladntext"/>
        <w:spacing w:before="120" w:after="120"/>
        <w:rPr>
          <w:rFonts w:ascii="Arial" w:hAnsi="Arial" w:cs="Arial"/>
          <w:sz w:val="22"/>
          <w:szCs w:val="22"/>
        </w:rPr>
      </w:pPr>
      <w:r w:rsidRPr="00400CEC">
        <w:rPr>
          <w:rFonts w:ascii="Arial" w:hAnsi="Arial" w:cs="Arial"/>
          <w:sz w:val="22"/>
          <w:szCs w:val="22"/>
        </w:rPr>
        <w:t>Místo a datum:……………………</w:t>
      </w:r>
      <w:r w:rsidRPr="00400CEC">
        <w:rPr>
          <w:rFonts w:ascii="Arial" w:hAnsi="Arial" w:cs="Arial"/>
          <w:sz w:val="22"/>
          <w:szCs w:val="22"/>
        </w:rPr>
        <w:tab/>
      </w:r>
      <w:r w:rsidRPr="00400CEC">
        <w:rPr>
          <w:rFonts w:ascii="Arial" w:hAnsi="Arial" w:cs="Arial"/>
          <w:sz w:val="22"/>
          <w:szCs w:val="22"/>
        </w:rPr>
        <w:tab/>
      </w:r>
      <w:r w:rsidRPr="00400CEC">
        <w:rPr>
          <w:rFonts w:ascii="Arial" w:hAnsi="Arial" w:cs="Arial"/>
          <w:sz w:val="22"/>
          <w:szCs w:val="22"/>
        </w:rPr>
        <w:tab/>
        <w:t>..………………….…………………..</w:t>
      </w:r>
    </w:p>
    <w:p w:rsidR="00195ABA" w:rsidRPr="00400CEC" w:rsidRDefault="00195ABA" w:rsidP="00195ABA">
      <w:pPr>
        <w:pStyle w:val="Zkladntext"/>
        <w:spacing w:before="120" w:after="120"/>
        <w:rPr>
          <w:rFonts w:ascii="Arial" w:hAnsi="Arial" w:cs="Arial"/>
          <w:sz w:val="22"/>
          <w:szCs w:val="22"/>
        </w:rPr>
      </w:pPr>
      <w:r w:rsidRPr="00400CEC">
        <w:rPr>
          <w:rFonts w:ascii="Arial" w:hAnsi="Arial" w:cs="Arial"/>
          <w:sz w:val="22"/>
          <w:szCs w:val="22"/>
        </w:rPr>
        <w:tab/>
      </w:r>
      <w:r w:rsidRPr="00400CEC">
        <w:rPr>
          <w:rFonts w:ascii="Arial" w:hAnsi="Arial" w:cs="Arial"/>
          <w:sz w:val="22"/>
          <w:szCs w:val="22"/>
        </w:rPr>
        <w:tab/>
      </w:r>
      <w:r w:rsidRPr="00400CEC">
        <w:rPr>
          <w:rFonts w:ascii="Arial" w:hAnsi="Arial" w:cs="Arial"/>
          <w:sz w:val="22"/>
          <w:szCs w:val="22"/>
        </w:rPr>
        <w:tab/>
      </w:r>
      <w:r w:rsidRPr="00400CEC">
        <w:rPr>
          <w:rFonts w:ascii="Arial" w:hAnsi="Arial" w:cs="Arial"/>
          <w:sz w:val="22"/>
          <w:szCs w:val="22"/>
        </w:rPr>
        <w:tab/>
      </w:r>
      <w:r w:rsidRPr="00400CEC">
        <w:rPr>
          <w:rFonts w:ascii="Arial" w:hAnsi="Arial" w:cs="Arial"/>
          <w:sz w:val="22"/>
          <w:szCs w:val="22"/>
        </w:rPr>
        <w:tab/>
      </w:r>
      <w:r w:rsidRPr="00400CEC">
        <w:rPr>
          <w:rFonts w:ascii="Arial" w:hAnsi="Arial" w:cs="Arial"/>
          <w:sz w:val="22"/>
          <w:szCs w:val="22"/>
        </w:rPr>
        <w:tab/>
      </w:r>
      <w:r w:rsidRPr="00400CEC">
        <w:rPr>
          <w:rFonts w:ascii="Arial" w:hAnsi="Arial" w:cs="Arial"/>
          <w:sz w:val="22"/>
          <w:szCs w:val="22"/>
        </w:rPr>
        <w:tab/>
        <w:t xml:space="preserve">                  za příjemce </w:t>
      </w:r>
    </w:p>
    <w:p w:rsidR="00195ABA" w:rsidRPr="00400CEC" w:rsidRDefault="00195ABA" w:rsidP="00195ABA">
      <w:pPr>
        <w:pStyle w:val="Zkladntext"/>
        <w:spacing w:before="120" w:after="120"/>
        <w:rPr>
          <w:rFonts w:ascii="Arial" w:hAnsi="Arial" w:cs="Arial"/>
          <w:sz w:val="22"/>
          <w:szCs w:val="22"/>
        </w:rPr>
      </w:pPr>
      <w:r w:rsidRPr="00400CEC">
        <w:rPr>
          <w:rFonts w:ascii="Arial" w:hAnsi="Arial" w:cs="Arial"/>
          <w:sz w:val="22"/>
          <w:szCs w:val="22"/>
        </w:rPr>
        <w:tab/>
      </w:r>
      <w:r w:rsidRPr="00400CEC">
        <w:rPr>
          <w:rFonts w:ascii="Arial" w:hAnsi="Arial" w:cs="Arial"/>
          <w:sz w:val="22"/>
          <w:szCs w:val="22"/>
        </w:rPr>
        <w:tab/>
      </w:r>
      <w:r w:rsidRPr="00400CEC">
        <w:rPr>
          <w:rFonts w:ascii="Arial" w:hAnsi="Arial" w:cs="Arial"/>
          <w:sz w:val="22"/>
          <w:szCs w:val="22"/>
        </w:rPr>
        <w:tab/>
      </w:r>
      <w:r w:rsidRPr="00400CEC">
        <w:rPr>
          <w:rFonts w:ascii="Arial" w:hAnsi="Arial" w:cs="Arial"/>
          <w:sz w:val="22"/>
          <w:szCs w:val="22"/>
        </w:rPr>
        <w:tab/>
      </w:r>
      <w:r w:rsidRPr="00400CEC">
        <w:rPr>
          <w:rFonts w:ascii="Arial" w:hAnsi="Arial" w:cs="Arial"/>
          <w:sz w:val="22"/>
          <w:szCs w:val="22"/>
        </w:rPr>
        <w:tab/>
        <w:t xml:space="preserve">               (jméno, příjmení, funkce, razítko, podpis)</w:t>
      </w:r>
    </w:p>
    <w:p w:rsidR="003D5DD6" w:rsidRPr="00400CEC" w:rsidRDefault="003D5DD6" w:rsidP="00A0521E">
      <w:pPr>
        <w:rPr>
          <w:rFonts w:ascii="Arial" w:hAnsi="Arial" w:cs="Arial"/>
          <w:sz w:val="22"/>
          <w:szCs w:val="22"/>
        </w:rPr>
      </w:pPr>
    </w:p>
    <w:sectPr w:rsidR="003D5DD6" w:rsidRPr="00400CEC" w:rsidSect="00794DBA">
      <w:headerReference w:type="default" r:id="rId11"/>
      <w:footerReference w:type="even" r:id="rId12"/>
      <w:footerReference w:type="default" r:id="rId13"/>
      <w:pgSz w:w="11906" w:h="16838"/>
      <w:pgMar w:top="1977" w:right="1417" w:bottom="143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CEC" w:rsidRDefault="00400CEC">
      <w:r>
        <w:separator/>
      </w:r>
    </w:p>
  </w:endnote>
  <w:endnote w:type="continuationSeparator" w:id="0">
    <w:p w:rsidR="00400CEC" w:rsidRDefault="00400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CEC" w:rsidRDefault="00400CEC">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400CEC" w:rsidRDefault="00400CEC">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61" w:type="dxa"/>
      <w:tblLayout w:type="fixed"/>
      <w:tblCellMar>
        <w:left w:w="70" w:type="dxa"/>
        <w:right w:w="70" w:type="dxa"/>
      </w:tblCellMar>
      <w:tblLook w:val="0000" w:firstRow="0" w:lastRow="0" w:firstColumn="0" w:lastColumn="0" w:noHBand="0" w:noVBand="0"/>
    </w:tblPr>
    <w:tblGrid>
      <w:gridCol w:w="2950"/>
      <w:gridCol w:w="1260"/>
      <w:gridCol w:w="1207"/>
      <w:gridCol w:w="1925"/>
      <w:gridCol w:w="1919"/>
    </w:tblGrid>
    <w:tr w:rsidR="00400CEC" w:rsidRPr="00C921FE" w:rsidTr="006E26EE">
      <w:trPr>
        <w:cantSplit/>
        <w:trHeight w:val="349"/>
      </w:trPr>
      <w:tc>
        <w:tcPr>
          <w:tcW w:w="2950" w:type="dxa"/>
          <w:tcBorders>
            <w:top w:val="single" w:sz="4" w:space="0" w:color="auto"/>
            <w:left w:val="single" w:sz="4" w:space="0" w:color="auto"/>
            <w:bottom w:val="single" w:sz="4" w:space="0" w:color="auto"/>
            <w:right w:val="single" w:sz="8" w:space="0" w:color="FFFFFF"/>
          </w:tcBorders>
          <w:vAlign w:val="center"/>
        </w:tcPr>
        <w:p w:rsidR="00F03963" w:rsidRDefault="00F03963" w:rsidP="006E26EE">
          <w:pPr>
            <w:pStyle w:val="Zpat"/>
            <w:rPr>
              <w:rFonts w:ascii="Arial" w:hAnsi="Arial" w:cs="Arial"/>
              <w:b/>
              <w:sz w:val="20"/>
              <w:szCs w:val="20"/>
            </w:rPr>
          </w:pPr>
          <w:r w:rsidRPr="00F03963">
            <w:rPr>
              <w:rFonts w:ascii="Arial" w:hAnsi="Arial" w:cs="Arial"/>
              <w:b/>
              <w:sz w:val="20"/>
              <w:szCs w:val="20"/>
            </w:rPr>
            <w:t>Řízená kopie elektronická</w:t>
          </w:r>
        </w:p>
        <w:p w:rsidR="00400CEC" w:rsidRPr="00C921FE" w:rsidRDefault="00400CEC" w:rsidP="006E26EE">
          <w:pPr>
            <w:pStyle w:val="Zpat"/>
            <w:rPr>
              <w:rFonts w:ascii="Arial" w:hAnsi="Arial" w:cs="Arial"/>
              <w:b/>
              <w:sz w:val="20"/>
              <w:szCs w:val="20"/>
            </w:rPr>
          </w:pPr>
          <w:r>
            <w:rPr>
              <w:rFonts w:ascii="Arial" w:hAnsi="Arial" w:cs="Arial"/>
              <w:b/>
              <w:sz w:val="20"/>
              <w:szCs w:val="20"/>
            </w:rPr>
            <w:t xml:space="preserve">Příloha </w:t>
          </w:r>
          <w:r w:rsidR="002A3E7E">
            <w:rPr>
              <w:rFonts w:ascii="Arial" w:hAnsi="Arial" w:cs="Arial"/>
              <w:b/>
              <w:sz w:val="20"/>
              <w:szCs w:val="20"/>
            </w:rPr>
            <w:t xml:space="preserve">č. </w:t>
          </w:r>
          <w:r>
            <w:rPr>
              <w:rFonts w:ascii="Arial" w:hAnsi="Arial" w:cs="Arial"/>
              <w:b/>
              <w:sz w:val="20"/>
              <w:szCs w:val="20"/>
            </w:rPr>
            <w:t>18 – Příručka pro žadatele a příjemce</w:t>
          </w:r>
        </w:p>
      </w:tc>
      <w:tc>
        <w:tcPr>
          <w:tcW w:w="1260" w:type="dxa"/>
          <w:tcBorders>
            <w:top w:val="single" w:sz="4" w:space="0" w:color="auto"/>
            <w:left w:val="nil"/>
            <w:bottom w:val="single" w:sz="4" w:space="0" w:color="auto"/>
            <w:right w:val="single" w:sz="8" w:space="0" w:color="FFFFFF"/>
          </w:tcBorders>
          <w:vAlign w:val="center"/>
        </w:tcPr>
        <w:p w:rsidR="00400CEC" w:rsidRPr="00C921FE" w:rsidRDefault="00400CEC" w:rsidP="006E26EE">
          <w:pPr>
            <w:pStyle w:val="Zpat"/>
            <w:rPr>
              <w:rFonts w:ascii="Arial" w:hAnsi="Arial" w:cs="Arial"/>
            </w:rPr>
          </w:pPr>
        </w:p>
      </w:tc>
      <w:tc>
        <w:tcPr>
          <w:tcW w:w="1207" w:type="dxa"/>
          <w:tcBorders>
            <w:top w:val="single" w:sz="4" w:space="0" w:color="auto"/>
            <w:left w:val="nil"/>
            <w:bottom w:val="single" w:sz="4" w:space="0" w:color="auto"/>
            <w:right w:val="single" w:sz="8" w:space="0" w:color="FFFFFF"/>
          </w:tcBorders>
          <w:vAlign w:val="center"/>
        </w:tcPr>
        <w:p w:rsidR="00400CEC" w:rsidRPr="00C921FE" w:rsidRDefault="00400CEC" w:rsidP="007C0874">
          <w:pPr>
            <w:pStyle w:val="Zpat"/>
            <w:rPr>
              <w:rFonts w:ascii="Arial" w:hAnsi="Arial" w:cs="Arial"/>
              <w:sz w:val="20"/>
              <w:szCs w:val="20"/>
            </w:rPr>
          </w:pPr>
          <w:r w:rsidRPr="00C921FE">
            <w:rPr>
              <w:rFonts w:ascii="Arial" w:hAnsi="Arial" w:cs="Arial"/>
              <w:sz w:val="20"/>
              <w:szCs w:val="20"/>
            </w:rPr>
            <w:t xml:space="preserve">Vydání: </w:t>
          </w:r>
          <w:r>
            <w:rPr>
              <w:rFonts w:ascii="Arial" w:hAnsi="Arial" w:cs="Arial"/>
              <w:sz w:val="20"/>
              <w:szCs w:val="20"/>
            </w:rPr>
            <w:t>1</w:t>
          </w:r>
        </w:p>
      </w:tc>
      <w:tc>
        <w:tcPr>
          <w:tcW w:w="1925" w:type="dxa"/>
          <w:tcBorders>
            <w:top w:val="single" w:sz="4" w:space="0" w:color="auto"/>
            <w:left w:val="nil"/>
            <w:bottom w:val="single" w:sz="4" w:space="0" w:color="auto"/>
            <w:right w:val="single" w:sz="8" w:space="0" w:color="FFFFFF"/>
          </w:tcBorders>
          <w:vAlign w:val="center"/>
        </w:tcPr>
        <w:p w:rsidR="00400CEC" w:rsidRPr="00C921FE" w:rsidRDefault="00400CEC" w:rsidP="006E26EE">
          <w:pPr>
            <w:pStyle w:val="Zpat"/>
            <w:rPr>
              <w:rFonts w:ascii="Arial" w:hAnsi="Arial" w:cs="Arial"/>
              <w:sz w:val="20"/>
              <w:szCs w:val="20"/>
            </w:rPr>
          </w:pPr>
          <w:r w:rsidRPr="00C921FE">
            <w:rPr>
              <w:rFonts w:ascii="Arial" w:hAnsi="Arial" w:cs="Arial"/>
              <w:sz w:val="20"/>
              <w:szCs w:val="20"/>
            </w:rPr>
            <w:t xml:space="preserve">Revize: </w:t>
          </w:r>
          <w:r w:rsidRPr="00D6345C">
            <w:rPr>
              <w:rFonts w:ascii="Arial" w:hAnsi="Arial" w:cs="Arial"/>
              <w:sz w:val="20"/>
              <w:szCs w:val="20"/>
            </w:rPr>
            <w:t>1</w:t>
          </w:r>
        </w:p>
      </w:tc>
      <w:tc>
        <w:tcPr>
          <w:tcW w:w="1919" w:type="dxa"/>
          <w:tcBorders>
            <w:top w:val="single" w:sz="4" w:space="0" w:color="auto"/>
            <w:left w:val="nil"/>
            <w:bottom w:val="single" w:sz="4" w:space="0" w:color="auto"/>
            <w:right w:val="single" w:sz="4" w:space="0" w:color="auto"/>
          </w:tcBorders>
          <w:vAlign w:val="center"/>
        </w:tcPr>
        <w:p w:rsidR="00400CEC" w:rsidRPr="00C921FE" w:rsidRDefault="00400CEC" w:rsidP="006E26EE">
          <w:pPr>
            <w:pStyle w:val="Zpat"/>
            <w:jc w:val="right"/>
            <w:rPr>
              <w:rFonts w:ascii="Arial" w:hAnsi="Arial" w:cs="Arial"/>
              <w:sz w:val="20"/>
              <w:szCs w:val="20"/>
            </w:rPr>
          </w:pPr>
          <w:r w:rsidRPr="00C921FE">
            <w:rPr>
              <w:rFonts w:ascii="Arial" w:hAnsi="Arial" w:cs="Arial"/>
              <w:sz w:val="20"/>
              <w:szCs w:val="20"/>
            </w:rPr>
            <w:t xml:space="preserve">Strana </w:t>
          </w:r>
          <w:r w:rsidRPr="00C921FE">
            <w:rPr>
              <w:rStyle w:val="slostrnky"/>
              <w:rFonts w:ascii="Arial" w:hAnsi="Arial" w:cs="Arial"/>
              <w:sz w:val="20"/>
              <w:szCs w:val="20"/>
            </w:rPr>
            <w:fldChar w:fldCharType="begin"/>
          </w:r>
          <w:r w:rsidRPr="00C921FE">
            <w:rPr>
              <w:rStyle w:val="slostrnky"/>
              <w:rFonts w:ascii="Arial" w:hAnsi="Arial" w:cs="Arial"/>
              <w:sz w:val="20"/>
              <w:szCs w:val="20"/>
            </w:rPr>
            <w:instrText xml:space="preserve"> PAGE </w:instrText>
          </w:r>
          <w:r w:rsidRPr="00C921FE">
            <w:rPr>
              <w:rStyle w:val="slostrnky"/>
              <w:rFonts w:ascii="Arial" w:hAnsi="Arial" w:cs="Arial"/>
              <w:sz w:val="20"/>
              <w:szCs w:val="20"/>
            </w:rPr>
            <w:fldChar w:fldCharType="separate"/>
          </w:r>
          <w:r w:rsidR="00F03963">
            <w:rPr>
              <w:rStyle w:val="slostrnky"/>
              <w:rFonts w:ascii="Arial" w:hAnsi="Arial" w:cs="Arial"/>
              <w:noProof/>
              <w:sz w:val="20"/>
              <w:szCs w:val="20"/>
            </w:rPr>
            <w:t>1</w:t>
          </w:r>
          <w:r w:rsidRPr="00C921FE">
            <w:rPr>
              <w:rStyle w:val="slostrnky"/>
              <w:rFonts w:ascii="Arial" w:hAnsi="Arial" w:cs="Arial"/>
              <w:sz w:val="20"/>
              <w:szCs w:val="20"/>
            </w:rPr>
            <w:fldChar w:fldCharType="end"/>
          </w:r>
          <w:r w:rsidRPr="00C921FE">
            <w:rPr>
              <w:rStyle w:val="slostrnky"/>
              <w:rFonts w:ascii="Arial" w:hAnsi="Arial" w:cs="Arial"/>
              <w:sz w:val="20"/>
              <w:szCs w:val="20"/>
            </w:rPr>
            <w:t xml:space="preserve"> z </w:t>
          </w:r>
          <w:r w:rsidRPr="00C921FE">
            <w:rPr>
              <w:rStyle w:val="slostrnky"/>
              <w:rFonts w:ascii="Arial" w:hAnsi="Arial" w:cs="Arial"/>
              <w:sz w:val="20"/>
              <w:szCs w:val="20"/>
            </w:rPr>
            <w:fldChar w:fldCharType="begin"/>
          </w:r>
          <w:r w:rsidRPr="00C921FE">
            <w:rPr>
              <w:rStyle w:val="slostrnky"/>
              <w:rFonts w:ascii="Arial" w:hAnsi="Arial" w:cs="Arial"/>
              <w:sz w:val="20"/>
              <w:szCs w:val="20"/>
            </w:rPr>
            <w:instrText xml:space="preserve"> NUMPAGES </w:instrText>
          </w:r>
          <w:r w:rsidRPr="00C921FE">
            <w:rPr>
              <w:rStyle w:val="slostrnky"/>
              <w:rFonts w:ascii="Arial" w:hAnsi="Arial" w:cs="Arial"/>
              <w:sz w:val="20"/>
              <w:szCs w:val="20"/>
            </w:rPr>
            <w:fldChar w:fldCharType="separate"/>
          </w:r>
          <w:r w:rsidR="00F03963">
            <w:rPr>
              <w:rStyle w:val="slostrnky"/>
              <w:rFonts w:ascii="Arial" w:hAnsi="Arial" w:cs="Arial"/>
              <w:noProof/>
              <w:sz w:val="20"/>
              <w:szCs w:val="20"/>
            </w:rPr>
            <w:t>19</w:t>
          </w:r>
          <w:r w:rsidRPr="00C921FE">
            <w:rPr>
              <w:rStyle w:val="slostrnky"/>
              <w:rFonts w:ascii="Arial" w:hAnsi="Arial" w:cs="Arial"/>
              <w:sz w:val="20"/>
              <w:szCs w:val="20"/>
            </w:rPr>
            <w:fldChar w:fldCharType="end"/>
          </w:r>
        </w:p>
      </w:tc>
    </w:tr>
  </w:tbl>
  <w:p w:rsidR="00400CEC" w:rsidRDefault="00400CEC">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CEC" w:rsidRDefault="00400CEC">
      <w:r>
        <w:separator/>
      </w:r>
    </w:p>
  </w:footnote>
  <w:footnote w:type="continuationSeparator" w:id="0">
    <w:p w:rsidR="00400CEC" w:rsidRDefault="00400CEC">
      <w:r>
        <w:continuationSeparator/>
      </w:r>
    </w:p>
  </w:footnote>
  <w:footnote w:id="1">
    <w:p w:rsidR="00400CEC" w:rsidRDefault="00400CEC">
      <w:pPr>
        <w:pStyle w:val="Textpoznpodarou"/>
      </w:pPr>
      <w:r>
        <w:rPr>
          <w:rStyle w:val="Znakapoznpodarou"/>
        </w:rPr>
        <w:footnoteRef/>
      </w:r>
      <w:r>
        <w:t xml:space="preserve"> Viz. Pravidla způsobilých výdajů pro programy spolufinancované ze strukturálních fondů a Fondu soudržnosti na programové období 2007 – 2013,</w:t>
      </w:r>
    </w:p>
  </w:footnote>
  <w:footnote w:id="2">
    <w:p w:rsidR="00400CEC" w:rsidRDefault="00400CEC" w:rsidP="00796F34">
      <w:pPr>
        <w:pStyle w:val="Textpoznpodarou"/>
        <w:jc w:val="both"/>
      </w:pPr>
      <w:r>
        <w:rPr>
          <w:rStyle w:val="Znakapoznpodarou"/>
        </w:rPr>
        <w:footnoteRef/>
      </w:r>
      <w:r>
        <w:t xml:space="preserve"> Podle ustanovení § 44 odst. 2 písm. f) zákona č. 218/2000 Sb., o rozpočtových pravidlech, ve znění pozdějších předpisů,</w:t>
      </w:r>
    </w:p>
  </w:footnote>
  <w:footnote w:id="3">
    <w:p w:rsidR="00400CEC" w:rsidRDefault="00400CEC" w:rsidP="00796F34">
      <w:pPr>
        <w:pStyle w:val="Textpoznpodarou"/>
        <w:jc w:val="both"/>
      </w:pPr>
      <w:r>
        <w:rPr>
          <w:rStyle w:val="Znakapoznpodarou"/>
        </w:rPr>
        <w:footnoteRef/>
      </w:r>
      <w:r>
        <w:t xml:space="preserve"> Podle ustanovení § 44 odst. 2 písm. h) zákona č. 218/2000 Sb., o rozpočtových pravidlech, ve znění pozdějších předpisů, .</w:t>
      </w:r>
    </w:p>
  </w:footnote>
  <w:footnote w:id="4">
    <w:p w:rsidR="00400CEC" w:rsidRDefault="00400CEC">
      <w:pPr>
        <w:pStyle w:val="Textpoznpodarou"/>
      </w:pPr>
      <w:r>
        <w:rPr>
          <w:rStyle w:val="Znakapoznpodarou"/>
        </w:rPr>
        <w:footnoteRef/>
      </w:r>
      <w:r>
        <w:t xml:space="preserve"> Viz. Pravidla způsobilých výdajů pro programy spolufinancované ze strukturálních fondů a Fondu soudržnosti na programové období 2007 – 2013.</w:t>
      </w:r>
    </w:p>
  </w:footnote>
  <w:footnote w:id="5">
    <w:p w:rsidR="00400CEC" w:rsidRDefault="00400CEC" w:rsidP="00D70BA9">
      <w:pPr>
        <w:pStyle w:val="Textpoznpodarou"/>
      </w:pPr>
      <w:r>
        <w:rPr>
          <w:rStyle w:val="Znakapoznpodarou"/>
        </w:rPr>
        <w:footnoteRef/>
      </w:r>
      <w:r>
        <w:t xml:space="preserve"> Zákon č. 500/2004 Sb., správní řád.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CEC" w:rsidRDefault="00400CEC">
    <w:pPr>
      <w:pStyle w:val="Zhlav"/>
      <w:rPr>
        <w:szCs w:val="4"/>
      </w:rPr>
    </w:pPr>
    <w:r>
      <w:rPr>
        <w:noProof/>
        <w:lang w:val="cs-CZ"/>
      </w:rPr>
      <w:drawing>
        <wp:inline distT="0" distB="0" distL="0" distR="0">
          <wp:extent cx="4876800" cy="542925"/>
          <wp:effectExtent l="19050" t="0" r="0" b="0"/>
          <wp:docPr id="1" name="obrázek 1" descr="logo IOP + EU + text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OP + EU + text - 1"/>
                  <pic:cNvPicPr>
                    <a:picLocks noChangeAspect="1" noChangeArrowheads="1"/>
                  </pic:cNvPicPr>
                </pic:nvPicPr>
                <pic:blipFill>
                  <a:blip r:embed="rId1"/>
                  <a:srcRect/>
                  <a:stretch>
                    <a:fillRect/>
                  </a:stretch>
                </pic:blipFill>
                <pic:spPr bwMode="auto">
                  <a:xfrm>
                    <a:off x="0" y="0"/>
                    <a:ext cx="4876800" cy="542925"/>
                  </a:xfrm>
                  <a:prstGeom prst="rect">
                    <a:avLst/>
                  </a:prstGeom>
                  <a:noFill/>
                  <a:ln w="9525">
                    <a:noFill/>
                    <a:miter lim="800000"/>
                    <a:headEnd/>
                    <a:tailEnd/>
                  </a:ln>
                </pic:spPr>
              </pic:pic>
            </a:graphicData>
          </a:graphic>
        </wp:inline>
      </w:drawing>
    </w:r>
    <w:r>
      <w:t xml:space="preserve">         </w:t>
    </w:r>
    <w:r>
      <w:rPr>
        <w:b/>
        <w:smallCaps/>
        <w:noProof/>
        <w:sz w:val="28"/>
        <w:lang w:val="cs-CZ"/>
      </w:rPr>
      <w:drawing>
        <wp:inline distT="0" distB="0" distL="0" distR="0">
          <wp:extent cx="514350" cy="542925"/>
          <wp:effectExtent l="19050" t="0" r="0" b="0"/>
          <wp:docPr id="2" name="obrázek 2" descr="logoMPSV-m-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MPSV-m-sm"/>
                  <pic:cNvPicPr>
                    <a:picLocks noChangeAspect="1" noChangeArrowheads="1"/>
                  </pic:cNvPicPr>
                </pic:nvPicPr>
                <pic:blipFill>
                  <a:blip r:embed="rId2"/>
                  <a:srcRect/>
                  <a:stretch>
                    <a:fillRect/>
                  </a:stretch>
                </pic:blipFill>
                <pic:spPr bwMode="auto">
                  <a:xfrm>
                    <a:off x="0" y="0"/>
                    <a:ext cx="514350" cy="542925"/>
                  </a:xfrm>
                  <a:prstGeom prst="rect">
                    <a:avLst/>
                  </a:prstGeom>
                  <a:noFill/>
                  <a:ln w="9525">
                    <a:noFill/>
                    <a:miter lim="800000"/>
                    <a:headEnd/>
                    <a:tailEnd/>
                  </a:ln>
                </pic:spPr>
              </pic:pic>
            </a:graphicData>
          </a:graphic>
        </wp:inline>
      </w:drawing>
    </w:r>
  </w:p>
  <w:p w:rsidR="00400CEC" w:rsidRDefault="00400CE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44E2B"/>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14C5E47"/>
    <w:multiLevelType w:val="hybridMultilevel"/>
    <w:tmpl w:val="290CFE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15B3DD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53B6547"/>
    <w:multiLevelType w:val="multilevel"/>
    <w:tmpl w:val="0338E0D0"/>
    <w:lvl w:ilvl="0">
      <w:start w:val="1"/>
      <w:numFmt w:val="none"/>
      <w:lvlText w:val="20."/>
      <w:lvlJc w:val="left"/>
      <w:pPr>
        <w:ind w:left="360" w:hanging="360"/>
      </w:pPr>
      <w:rPr>
        <w:rFonts w:hint="default"/>
      </w:rPr>
    </w:lvl>
    <w:lvl w:ilvl="1">
      <w:start w:val="1"/>
      <w:numFmt w:val="none"/>
      <w:lvlText w:val="20.8."/>
      <w:lvlJc w:val="left"/>
      <w:pPr>
        <w:ind w:left="792" w:hanging="432"/>
      </w:pPr>
      <w:rPr>
        <w:rFonts w:hint="default"/>
        <w:b/>
        <w:sz w:val="24"/>
        <w:szCs w:val="24"/>
      </w:rPr>
    </w:lvl>
    <w:lvl w:ilvl="2">
      <w:start w:val="1"/>
      <w:numFmt w:val="decimal"/>
      <w:lvlText w:val="20.8.%3."/>
      <w:lvlJc w:val="left"/>
      <w:pPr>
        <w:ind w:left="1224" w:hanging="504"/>
      </w:pPr>
      <w:rPr>
        <w:rFonts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73E05A7"/>
    <w:multiLevelType w:val="singleLevel"/>
    <w:tmpl w:val="2E4EF062"/>
    <w:lvl w:ilvl="0">
      <w:start w:val="1"/>
      <w:numFmt w:val="decimal"/>
      <w:lvlText w:val="3.%1."/>
      <w:lvlJc w:val="left"/>
      <w:pPr>
        <w:ind w:left="360" w:hanging="360"/>
      </w:pPr>
      <w:rPr>
        <w:rFonts w:hint="default"/>
        <w:b w:val="0"/>
        <w:color w:val="auto"/>
        <w:sz w:val="22"/>
        <w:szCs w:val="24"/>
      </w:rPr>
    </w:lvl>
  </w:abstractNum>
  <w:abstractNum w:abstractNumId="5">
    <w:nsid w:val="075446DB"/>
    <w:multiLevelType w:val="hybridMultilevel"/>
    <w:tmpl w:val="21A2D0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98270E1"/>
    <w:multiLevelType w:val="hybridMultilevel"/>
    <w:tmpl w:val="DAF46B08"/>
    <w:lvl w:ilvl="0" w:tplc="8C12FF2E">
      <w:start w:val="1"/>
      <w:numFmt w:val="decimal"/>
      <w:lvlText w:val="%1."/>
      <w:lvlJc w:val="left"/>
      <w:pPr>
        <w:tabs>
          <w:tab w:val="num" w:pos="360"/>
        </w:tabs>
        <w:ind w:left="360" w:hanging="360"/>
      </w:pPr>
      <w:rPr>
        <w:rFonts w:hint="default"/>
        <w:b w:val="0"/>
        <w:i w:val="0"/>
      </w:rPr>
    </w:lvl>
    <w:lvl w:ilvl="1" w:tplc="04050017">
      <w:start w:val="1"/>
      <w:numFmt w:val="lowerLetter"/>
      <w:lvlText w:val="%2)"/>
      <w:lvlJc w:val="left"/>
      <w:pPr>
        <w:tabs>
          <w:tab w:val="num" w:pos="1440"/>
        </w:tabs>
        <w:ind w:left="1440" w:hanging="360"/>
      </w:pPr>
      <w:rPr>
        <w:rFonts w:hint="default"/>
      </w:rPr>
    </w:lvl>
    <w:lvl w:ilvl="2" w:tplc="AC2E0B2E">
      <w:start w:val="1"/>
      <w:numFmt w:val="lowerLetter"/>
      <w:lvlText w:val="%3."/>
      <w:lvlJc w:val="left"/>
      <w:pPr>
        <w:tabs>
          <w:tab w:val="num" w:pos="2610"/>
        </w:tabs>
        <w:ind w:left="2610" w:hanging="630"/>
      </w:pPr>
      <w:rPr>
        <w:rFonts w:cs="Arial" w:hint="default"/>
      </w:r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09A82F92"/>
    <w:multiLevelType w:val="hybridMultilevel"/>
    <w:tmpl w:val="97BEE65C"/>
    <w:lvl w:ilvl="0" w:tplc="B8E6ED5C">
      <w:start w:val="1"/>
      <w:numFmt w:val="bullet"/>
      <w:lvlText w:val=""/>
      <w:lvlJc w:val="left"/>
      <w:pPr>
        <w:tabs>
          <w:tab w:val="num" w:pos="720"/>
        </w:tabs>
        <w:ind w:left="720" w:hanging="360"/>
      </w:pPr>
      <w:rPr>
        <w:rFonts w:ascii="Symbol" w:hAnsi="Symbol" w:hint="default"/>
        <w:color w:val="auto"/>
      </w:rPr>
    </w:lvl>
    <w:lvl w:ilvl="1" w:tplc="F4D07D9C">
      <w:start w:val="1"/>
      <w:numFmt w:val="lowerLetter"/>
      <w:lvlText w:val="%2)"/>
      <w:lvlJc w:val="left"/>
      <w:pPr>
        <w:tabs>
          <w:tab w:val="num" w:pos="1440"/>
        </w:tabs>
        <w:ind w:left="1440" w:hanging="360"/>
      </w:pPr>
      <w:rPr>
        <w:rFonts w:ascii="Calibri" w:eastAsia="Times New Roman" w:hAnsi="Calibri" w:cs="Calibri"/>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0C1376C0"/>
    <w:multiLevelType w:val="multilevel"/>
    <w:tmpl w:val="63DC5786"/>
    <w:lvl w:ilvl="0">
      <w:start w:val="1"/>
      <w:numFmt w:val="none"/>
      <w:lvlText w:val="h)"/>
      <w:lvlJc w:val="left"/>
      <w:pPr>
        <w:tabs>
          <w:tab w:val="num" w:pos="720"/>
        </w:tabs>
        <w:ind w:left="360" w:hanging="360"/>
      </w:pPr>
      <w:rPr>
        <w:rFonts w:hint="default"/>
        <w:b/>
        <w:i w:val="0"/>
        <w:strike w:val="0"/>
        <w:dstrike w:val="0"/>
      </w:rPr>
    </w:lvl>
    <w:lvl w:ilvl="1">
      <w:start w:val="1"/>
      <w:numFmt w:val="upperLetter"/>
      <w:lvlRestart w:val="0"/>
      <w:lvlText w:val="%1h) 1."/>
      <w:lvlJc w:val="left"/>
      <w:pPr>
        <w:tabs>
          <w:tab w:val="num" w:pos="1225"/>
        </w:tabs>
        <w:ind w:left="1225" w:hanging="505"/>
      </w:pPr>
      <w:rPr>
        <w:rFonts w:ascii="Calibri" w:hAnsi="Calibri" w:cs="Calibri" w:hint="default"/>
        <w:b w:val="0"/>
        <w:i w:val="0"/>
        <w:strike w:val="0"/>
        <w:dstrike w:val="0"/>
        <w:sz w:val="22"/>
        <w:szCs w:val="22"/>
      </w:rPr>
    </w:lvl>
    <w:lvl w:ilvl="2">
      <w:start w:val="1"/>
      <w:numFmt w:val="decimal"/>
      <w:lvlText w:val="%1.%2.%3."/>
      <w:lvlJc w:val="left"/>
      <w:pPr>
        <w:tabs>
          <w:tab w:val="num" w:pos="1928"/>
        </w:tabs>
        <w:ind w:left="1928" w:hanging="681"/>
      </w:pPr>
      <w:rPr>
        <w:rFonts w:hint="default"/>
        <w:b w:val="0"/>
        <w:color w:val="auto"/>
        <w:sz w:val="24"/>
        <w:szCs w:val="24"/>
      </w:rPr>
    </w:lvl>
    <w:lvl w:ilvl="3">
      <w:start w:val="1"/>
      <w:numFmt w:val="decimal"/>
      <w:lvlText w:val="%1.%2.%3.%4."/>
      <w:lvlJc w:val="left"/>
      <w:pPr>
        <w:tabs>
          <w:tab w:val="num" w:pos="2160"/>
        </w:tabs>
        <w:ind w:left="1728" w:hanging="648"/>
      </w:pPr>
      <w:rPr>
        <w:rFonts w:hint="default"/>
        <w:sz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0D552A97"/>
    <w:multiLevelType w:val="multilevel"/>
    <w:tmpl w:val="0405001F"/>
    <w:numStyleLink w:val="Styl4"/>
  </w:abstractNum>
  <w:abstractNum w:abstractNumId="10">
    <w:nsid w:val="0E9947A5"/>
    <w:multiLevelType w:val="multilevel"/>
    <w:tmpl w:val="A36A86F2"/>
    <w:lvl w:ilvl="0">
      <w:start w:val="1"/>
      <w:numFmt w:val="upperRoman"/>
      <w:lvlText w:val="%1."/>
      <w:lvlJc w:val="left"/>
      <w:pPr>
        <w:tabs>
          <w:tab w:val="num" w:pos="720"/>
        </w:tabs>
        <w:ind w:left="360" w:hanging="360"/>
      </w:pPr>
      <w:rPr>
        <w:rFonts w:hint="default"/>
        <w:b/>
        <w:i w:val="0"/>
      </w:rPr>
    </w:lvl>
    <w:lvl w:ilvl="1">
      <w:start w:val="1"/>
      <w:numFmt w:val="decimal"/>
      <w:lvlText w:val="%2."/>
      <w:lvlJc w:val="left"/>
      <w:pPr>
        <w:tabs>
          <w:tab w:val="num" w:pos="1225"/>
        </w:tabs>
        <w:ind w:left="1225" w:hanging="505"/>
      </w:pPr>
      <w:rPr>
        <w:rFonts w:hint="default"/>
        <w:b w:val="0"/>
        <w:i w:val="0"/>
      </w:rPr>
    </w:lvl>
    <w:lvl w:ilvl="2">
      <w:start w:val="1"/>
      <w:numFmt w:val="decimal"/>
      <w:lvlText w:val="%1.%2.%3."/>
      <w:lvlJc w:val="left"/>
      <w:pPr>
        <w:tabs>
          <w:tab w:val="num" w:pos="1928"/>
        </w:tabs>
        <w:ind w:left="1928" w:hanging="68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112F6997"/>
    <w:multiLevelType w:val="hybridMultilevel"/>
    <w:tmpl w:val="35B6DE52"/>
    <w:lvl w:ilvl="0" w:tplc="22685DA0">
      <w:start w:val="1"/>
      <w:numFmt w:val="decimal"/>
      <w:lvlText w:val="%1."/>
      <w:lvlJc w:val="left"/>
      <w:pPr>
        <w:tabs>
          <w:tab w:val="num" w:pos="360"/>
        </w:tabs>
        <w:ind w:left="360" w:hanging="360"/>
      </w:pPr>
      <w:rPr>
        <w:rFonts w:hint="default"/>
      </w:rPr>
    </w:lvl>
    <w:lvl w:ilvl="1" w:tplc="B5924074">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11F46B08"/>
    <w:multiLevelType w:val="multilevel"/>
    <w:tmpl w:val="0405001F"/>
    <w:numStyleLink w:val="Styl5"/>
  </w:abstractNum>
  <w:abstractNum w:abstractNumId="13">
    <w:nsid w:val="137C2899"/>
    <w:multiLevelType w:val="hybridMultilevel"/>
    <w:tmpl w:val="D93EBFE6"/>
    <w:styleLink w:val="Styl11"/>
    <w:lvl w:ilvl="0" w:tplc="DDE2C586">
      <w:start w:val="1"/>
      <w:numFmt w:val="decimal"/>
      <w:lvlText w:val="%1."/>
      <w:lvlJc w:val="left"/>
      <w:pPr>
        <w:tabs>
          <w:tab w:val="num" w:pos="357"/>
        </w:tabs>
        <w:ind w:left="357" w:hanging="357"/>
      </w:pPr>
      <w:rPr>
        <w:rFonts w:hint="default"/>
      </w:rPr>
    </w:lvl>
    <w:lvl w:ilvl="1" w:tplc="9034C654">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13875C97"/>
    <w:multiLevelType w:val="hybridMultilevel"/>
    <w:tmpl w:val="8AFEC536"/>
    <w:lvl w:ilvl="0" w:tplc="04050001">
      <w:start w:val="1"/>
      <w:numFmt w:val="bullet"/>
      <w:lvlText w:val=""/>
      <w:lvlJc w:val="left"/>
      <w:pPr>
        <w:ind w:left="1470" w:hanging="360"/>
      </w:pPr>
      <w:rPr>
        <w:rFonts w:ascii="Symbol" w:hAnsi="Symbol" w:hint="default"/>
      </w:rPr>
    </w:lvl>
    <w:lvl w:ilvl="1" w:tplc="04050003" w:tentative="1">
      <w:start w:val="1"/>
      <w:numFmt w:val="bullet"/>
      <w:lvlText w:val="o"/>
      <w:lvlJc w:val="left"/>
      <w:pPr>
        <w:ind w:left="2190" w:hanging="360"/>
      </w:pPr>
      <w:rPr>
        <w:rFonts w:ascii="Courier New" w:hAnsi="Courier New" w:cs="Courier New" w:hint="default"/>
      </w:rPr>
    </w:lvl>
    <w:lvl w:ilvl="2" w:tplc="04050005" w:tentative="1">
      <w:start w:val="1"/>
      <w:numFmt w:val="bullet"/>
      <w:lvlText w:val=""/>
      <w:lvlJc w:val="left"/>
      <w:pPr>
        <w:ind w:left="2910" w:hanging="360"/>
      </w:pPr>
      <w:rPr>
        <w:rFonts w:ascii="Wingdings" w:hAnsi="Wingdings" w:hint="default"/>
      </w:rPr>
    </w:lvl>
    <w:lvl w:ilvl="3" w:tplc="04050001" w:tentative="1">
      <w:start w:val="1"/>
      <w:numFmt w:val="bullet"/>
      <w:lvlText w:val=""/>
      <w:lvlJc w:val="left"/>
      <w:pPr>
        <w:ind w:left="3630" w:hanging="360"/>
      </w:pPr>
      <w:rPr>
        <w:rFonts w:ascii="Symbol" w:hAnsi="Symbol" w:hint="default"/>
      </w:rPr>
    </w:lvl>
    <w:lvl w:ilvl="4" w:tplc="04050003" w:tentative="1">
      <w:start w:val="1"/>
      <w:numFmt w:val="bullet"/>
      <w:lvlText w:val="o"/>
      <w:lvlJc w:val="left"/>
      <w:pPr>
        <w:ind w:left="4350" w:hanging="360"/>
      </w:pPr>
      <w:rPr>
        <w:rFonts w:ascii="Courier New" w:hAnsi="Courier New" w:cs="Courier New" w:hint="default"/>
      </w:rPr>
    </w:lvl>
    <w:lvl w:ilvl="5" w:tplc="04050005" w:tentative="1">
      <w:start w:val="1"/>
      <w:numFmt w:val="bullet"/>
      <w:lvlText w:val=""/>
      <w:lvlJc w:val="left"/>
      <w:pPr>
        <w:ind w:left="5070" w:hanging="360"/>
      </w:pPr>
      <w:rPr>
        <w:rFonts w:ascii="Wingdings" w:hAnsi="Wingdings" w:hint="default"/>
      </w:rPr>
    </w:lvl>
    <w:lvl w:ilvl="6" w:tplc="04050001" w:tentative="1">
      <w:start w:val="1"/>
      <w:numFmt w:val="bullet"/>
      <w:lvlText w:val=""/>
      <w:lvlJc w:val="left"/>
      <w:pPr>
        <w:ind w:left="5790" w:hanging="360"/>
      </w:pPr>
      <w:rPr>
        <w:rFonts w:ascii="Symbol" w:hAnsi="Symbol" w:hint="default"/>
      </w:rPr>
    </w:lvl>
    <w:lvl w:ilvl="7" w:tplc="04050003" w:tentative="1">
      <w:start w:val="1"/>
      <w:numFmt w:val="bullet"/>
      <w:lvlText w:val="o"/>
      <w:lvlJc w:val="left"/>
      <w:pPr>
        <w:ind w:left="6510" w:hanging="360"/>
      </w:pPr>
      <w:rPr>
        <w:rFonts w:ascii="Courier New" w:hAnsi="Courier New" w:cs="Courier New" w:hint="default"/>
      </w:rPr>
    </w:lvl>
    <w:lvl w:ilvl="8" w:tplc="04050005" w:tentative="1">
      <w:start w:val="1"/>
      <w:numFmt w:val="bullet"/>
      <w:lvlText w:val=""/>
      <w:lvlJc w:val="left"/>
      <w:pPr>
        <w:ind w:left="7230" w:hanging="360"/>
      </w:pPr>
      <w:rPr>
        <w:rFonts w:ascii="Wingdings" w:hAnsi="Wingdings" w:hint="default"/>
      </w:rPr>
    </w:lvl>
  </w:abstractNum>
  <w:abstractNum w:abstractNumId="15">
    <w:nsid w:val="15FD4E8F"/>
    <w:multiLevelType w:val="hybridMultilevel"/>
    <w:tmpl w:val="2FC4B6BC"/>
    <w:lvl w:ilvl="0" w:tplc="AD400A66">
      <w:start w:val="8"/>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nsid w:val="167F46CF"/>
    <w:multiLevelType w:val="hybridMultilevel"/>
    <w:tmpl w:val="E1DEAC34"/>
    <w:lvl w:ilvl="0" w:tplc="5CA46494">
      <w:start w:val="8"/>
      <w:numFmt w:val="lowerLetter"/>
      <w:lvlText w:val="%1)"/>
      <w:lvlJc w:val="left"/>
      <w:pPr>
        <w:ind w:left="831" w:hanging="360"/>
      </w:pPr>
      <w:rPr>
        <w:rFonts w:hint="default"/>
      </w:rPr>
    </w:lvl>
    <w:lvl w:ilvl="1" w:tplc="04050019">
      <w:start w:val="1"/>
      <w:numFmt w:val="lowerLetter"/>
      <w:lvlText w:val="%2."/>
      <w:lvlJc w:val="left"/>
      <w:pPr>
        <w:ind w:left="1551" w:hanging="360"/>
      </w:pPr>
    </w:lvl>
    <w:lvl w:ilvl="2" w:tplc="0405001B" w:tentative="1">
      <w:start w:val="1"/>
      <w:numFmt w:val="lowerRoman"/>
      <w:lvlText w:val="%3."/>
      <w:lvlJc w:val="right"/>
      <w:pPr>
        <w:ind w:left="2271" w:hanging="180"/>
      </w:pPr>
    </w:lvl>
    <w:lvl w:ilvl="3" w:tplc="0405000F" w:tentative="1">
      <w:start w:val="1"/>
      <w:numFmt w:val="decimal"/>
      <w:lvlText w:val="%4."/>
      <w:lvlJc w:val="left"/>
      <w:pPr>
        <w:ind w:left="2991" w:hanging="360"/>
      </w:pPr>
    </w:lvl>
    <w:lvl w:ilvl="4" w:tplc="04050019" w:tentative="1">
      <w:start w:val="1"/>
      <w:numFmt w:val="lowerLetter"/>
      <w:lvlText w:val="%5."/>
      <w:lvlJc w:val="left"/>
      <w:pPr>
        <w:ind w:left="3711" w:hanging="360"/>
      </w:pPr>
    </w:lvl>
    <w:lvl w:ilvl="5" w:tplc="0405001B" w:tentative="1">
      <w:start w:val="1"/>
      <w:numFmt w:val="lowerRoman"/>
      <w:lvlText w:val="%6."/>
      <w:lvlJc w:val="right"/>
      <w:pPr>
        <w:ind w:left="4431" w:hanging="180"/>
      </w:pPr>
    </w:lvl>
    <w:lvl w:ilvl="6" w:tplc="0405000F" w:tentative="1">
      <w:start w:val="1"/>
      <w:numFmt w:val="decimal"/>
      <w:lvlText w:val="%7."/>
      <w:lvlJc w:val="left"/>
      <w:pPr>
        <w:ind w:left="5151" w:hanging="360"/>
      </w:pPr>
    </w:lvl>
    <w:lvl w:ilvl="7" w:tplc="04050019" w:tentative="1">
      <w:start w:val="1"/>
      <w:numFmt w:val="lowerLetter"/>
      <w:lvlText w:val="%8."/>
      <w:lvlJc w:val="left"/>
      <w:pPr>
        <w:ind w:left="5871" w:hanging="360"/>
      </w:pPr>
    </w:lvl>
    <w:lvl w:ilvl="8" w:tplc="0405001B" w:tentative="1">
      <w:start w:val="1"/>
      <w:numFmt w:val="lowerRoman"/>
      <w:lvlText w:val="%9."/>
      <w:lvlJc w:val="right"/>
      <w:pPr>
        <w:ind w:left="6591" w:hanging="180"/>
      </w:pPr>
    </w:lvl>
  </w:abstractNum>
  <w:abstractNum w:abstractNumId="17">
    <w:nsid w:val="18163211"/>
    <w:multiLevelType w:val="hybridMultilevel"/>
    <w:tmpl w:val="76D431DA"/>
    <w:lvl w:ilvl="0" w:tplc="91084D2E">
      <w:start w:val="1"/>
      <w:numFmt w:val="lowerLetter"/>
      <w:lvlText w:val="%1)"/>
      <w:lvlJc w:val="left"/>
      <w:pPr>
        <w:tabs>
          <w:tab w:val="num" w:pos="357"/>
        </w:tabs>
        <w:ind w:left="357" w:hanging="357"/>
      </w:pPr>
      <w:rPr>
        <w:rFonts w:hint="default"/>
      </w:rPr>
    </w:lvl>
    <w:lvl w:ilvl="1" w:tplc="9F40C964">
      <w:start w:val="1"/>
      <w:numFmt w:val="lowerLetter"/>
      <w:lvlText w:val="%2)"/>
      <w:lvlJc w:val="left"/>
      <w:pPr>
        <w:tabs>
          <w:tab w:val="num" w:pos="357"/>
        </w:tabs>
        <w:ind w:left="357" w:hanging="357"/>
      </w:pPr>
      <w:rPr>
        <w:rFonts w:hint="default"/>
      </w:rPr>
    </w:lvl>
    <w:lvl w:ilvl="2" w:tplc="C3B0C566">
      <w:start w:val="2"/>
      <w:numFmt w:val="lowerLetter"/>
      <w:lvlText w:val="%3."/>
      <w:lvlJc w:val="left"/>
      <w:pPr>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1E864479"/>
    <w:multiLevelType w:val="multilevel"/>
    <w:tmpl w:val="55DE8454"/>
    <w:lvl w:ilvl="0">
      <w:start w:val="1"/>
      <w:numFmt w:val="none"/>
      <w:lvlText w:val="h)"/>
      <w:lvlJc w:val="left"/>
      <w:pPr>
        <w:tabs>
          <w:tab w:val="num" w:pos="720"/>
        </w:tabs>
        <w:ind w:left="360" w:hanging="360"/>
      </w:pPr>
      <w:rPr>
        <w:rFonts w:hint="default"/>
        <w:b/>
        <w:i w:val="0"/>
        <w:strike w:val="0"/>
        <w:dstrike w:val="0"/>
      </w:rPr>
    </w:lvl>
    <w:lvl w:ilvl="1">
      <w:start w:val="1"/>
      <w:numFmt w:val="upperLetter"/>
      <w:lvlRestart w:val="0"/>
      <w:lvlText w:val="%1h) 1."/>
      <w:lvlJc w:val="left"/>
      <w:pPr>
        <w:tabs>
          <w:tab w:val="num" w:pos="1225"/>
        </w:tabs>
        <w:ind w:left="1225" w:hanging="505"/>
      </w:pPr>
      <w:rPr>
        <w:rFonts w:ascii="Calibri" w:hAnsi="Calibri" w:cs="Calibri" w:hint="default"/>
        <w:b w:val="0"/>
        <w:i w:val="0"/>
        <w:strike w:val="0"/>
        <w:dstrike w:val="0"/>
        <w:sz w:val="22"/>
        <w:szCs w:val="22"/>
      </w:rPr>
    </w:lvl>
    <w:lvl w:ilvl="2">
      <w:start w:val="1"/>
      <w:numFmt w:val="decimal"/>
      <w:lvlText w:val="%1.%2.%3."/>
      <w:lvlJc w:val="left"/>
      <w:pPr>
        <w:tabs>
          <w:tab w:val="num" w:pos="1928"/>
        </w:tabs>
        <w:ind w:left="1928" w:hanging="681"/>
      </w:pPr>
      <w:rPr>
        <w:rFonts w:hint="default"/>
        <w:b w:val="0"/>
        <w:color w:val="auto"/>
        <w:sz w:val="24"/>
        <w:szCs w:val="24"/>
      </w:rPr>
    </w:lvl>
    <w:lvl w:ilvl="3">
      <w:start w:val="1"/>
      <w:numFmt w:val="decimal"/>
      <w:lvlText w:val="%1.%2.%3.%4."/>
      <w:lvlJc w:val="left"/>
      <w:pPr>
        <w:tabs>
          <w:tab w:val="num" w:pos="2160"/>
        </w:tabs>
        <w:ind w:left="1728" w:hanging="648"/>
      </w:pPr>
      <w:rPr>
        <w:rFonts w:hint="default"/>
        <w:sz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23D716DD"/>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27511AB6"/>
    <w:multiLevelType w:val="hybridMultilevel"/>
    <w:tmpl w:val="27A68C10"/>
    <w:lvl w:ilvl="0" w:tplc="7D14F352">
      <w:start w:val="1"/>
      <w:numFmt w:val="decimal"/>
      <w:lvlText w:val="%1."/>
      <w:lvlJc w:val="left"/>
      <w:pPr>
        <w:tabs>
          <w:tab w:val="num" w:pos="357"/>
        </w:tabs>
        <w:ind w:left="357" w:hanging="357"/>
      </w:pPr>
      <w:rPr>
        <w:rFonts w:hint="default"/>
      </w:rPr>
    </w:lvl>
    <w:lvl w:ilvl="1" w:tplc="04050017">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29E15CB4"/>
    <w:multiLevelType w:val="multilevel"/>
    <w:tmpl w:val="0405001F"/>
    <w:styleLink w:val="Styl1"/>
    <w:lvl w:ilvl="0">
      <w:start w:val="2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2DCB6F57"/>
    <w:multiLevelType w:val="multilevel"/>
    <w:tmpl w:val="74DA4786"/>
    <w:styleLink w:val="Styl6"/>
    <w:lvl w:ilvl="0">
      <w:start w:val="1"/>
      <w:numFmt w:val="none"/>
      <w:lvlText w:val="3."/>
      <w:lvlJc w:val="left"/>
      <w:pPr>
        <w:ind w:left="360" w:hanging="360"/>
      </w:pPr>
      <w:rPr>
        <w:rFonts w:hint="default"/>
      </w:rPr>
    </w:lvl>
    <w:lvl w:ilvl="1">
      <w:start w:val="1"/>
      <w:numFmt w:val="decimal"/>
      <w:lvlText w:val="%1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EE70C2D"/>
    <w:multiLevelType w:val="hybridMultilevel"/>
    <w:tmpl w:val="93EE7B00"/>
    <w:lvl w:ilvl="0" w:tplc="485C71C6">
      <w:start w:val="7"/>
      <w:numFmt w:val="decimal"/>
      <w:lvlText w:val="3.%1."/>
      <w:lvlJc w:val="left"/>
      <w:pPr>
        <w:ind w:left="1070" w:hanging="360"/>
      </w:pPr>
      <w:rPr>
        <w:rFonts w:hint="default"/>
        <w:b w:val="0"/>
        <w:color w:val="auto"/>
        <w:sz w:val="24"/>
        <w:szCs w:val="24"/>
      </w:rPr>
    </w:lvl>
    <w:lvl w:ilvl="1" w:tplc="04050019">
      <w:start w:val="1"/>
      <w:numFmt w:val="lowerLetter"/>
      <w:lvlText w:val="%2."/>
      <w:lvlJc w:val="left"/>
      <w:pPr>
        <w:ind w:left="928"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1960609"/>
    <w:multiLevelType w:val="multilevel"/>
    <w:tmpl w:val="1C2643F2"/>
    <w:lvl w:ilvl="0">
      <w:start w:val="1"/>
      <w:numFmt w:val="upperRoman"/>
      <w:lvlText w:val="%1."/>
      <w:lvlJc w:val="left"/>
      <w:pPr>
        <w:tabs>
          <w:tab w:val="num" w:pos="720"/>
        </w:tabs>
        <w:ind w:left="360" w:hanging="360"/>
      </w:pPr>
      <w:rPr>
        <w:rFonts w:hint="default"/>
        <w:b/>
        <w:i w:val="0"/>
      </w:rPr>
    </w:lvl>
    <w:lvl w:ilvl="1">
      <w:start w:val="1"/>
      <w:numFmt w:val="decimal"/>
      <w:lvlText w:val="%2."/>
      <w:lvlJc w:val="left"/>
      <w:pPr>
        <w:tabs>
          <w:tab w:val="num" w:pos="1225"/>
        </w:tabs>
        <w:ind w:left="1225" w:hanging="505"/>
      </w:pPr>
      <w:rPr>
        <w:rFonts w:ascii="Arial" w:hAnsi="Arial" w:cs="Arial" w:hint="default"/>
        <w:b w:val="0"/>
        <w:i w:val="0"/>
        <w:sz w:val="22"/>
        <w:szCs w:val="22"/>
      </w:rPr>
    </w:lvl>
    <w:lvl w:ilvl="2">
      <w:start w:val="1"/>
      <w:numFmt w:val="decimal"/>
      <w:lvlText w:val="%1.%2.%3."/>
      <w:lvlJc w:val="left"/>
      <w:pPr>
        <w:tabs>
          <w:tab w:val="num" w:pos="1928"/>
        </w:tabs>
        <w:ind w:left="1928" w:hanging="68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38EA36C9"/>
    <w:multiLevelType w:val="hybridMultilevel"/>
    <w:tmpl w:val="539C0D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39105F3F"/>
    <w:multiLevelType w:val="multilevel"/>
    <w:tmpl w:val="7C564E08"/>
    <w:lvl w:ilvl="0">
      <w:start w:val="1"/>
      <w:numFmt w:val="upperRoman"/>
      <w:lvlText w:val="%1."/>
      <w:lvlJc w:val="left"/>
      <w:pPr>
        <w:tabs>
          <w:tab w:val="num" w:pos="720"/>
        </w:tabs>
        <w:ind w:left="360" w:hanging="360"/>
      </w:pPr>
      <w:rPr>
        <w:rFonts w:hint="default"/>
        <w:b/>
        <w:i w:val="0"/>
      </w:rPr>
    </w:lvl>
    <w:lvl w:ilvl="1">
      <w:start w:val="1"/>
      <w:numFmt w:val="upperLetter"/>
      <w:lvlRestart w:val="0"/>
      <w:lvlText w:val="%1.%2."/>
      <w:lvlJc w:val="left"/>
      <w:pPr>
        <w:tabs>
          <w:tab w:val="num" w:pos="1225"/>
        </w:tabs>
        <w:ind w:left="1225" w:hanging="505"/>
      </w:pPr>
      <w:rPr>
        <w:rFonts w:hint="default"/>
        <w:b/>
        <w:i w:val="0"/>
      </w:rPr>
    </w:lvl>
    <w:lvl w:ilvl="2">
      <w:start w:val="1"/>
      <w:numFmt w:val="decimal"/>
      <w:lvlText w:val="%1.%2.%3."/>
      <w:lvlJc w:val="left"/>
      <w:pPr>
        <w:tabs>
          <w:tab w:val="num" w:pos="1928"/>
        </w:tabs>
        <w:ind w:left="1928" w:hanging="68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39954ED8"/>
    <w:multiLevelType w:val="multilevel"/>
    <w:tmpl w:val="7C564E08"/>
    <w:numStyleLink w:val="Styl2"/>
  </w:abstractNum>
  <w:abstractNum w:abstractNumId="28">
    <w:nsid w:val="3B450F52"/>
    <w:multiLevelType w:val="multilevel"/>
    <w:tmpl w:val="0338E0D0"/>
    <w:lvl w:ilvl="0">
      <w:start w:val="1"/>
      <w:numFmt w:val="none"/>
      <w:lvlText w:val="20."/>
      <w:lvlJc w:val="left"/>
      <w:pPr>
        <w:ind w:left="360" w:hanging="360"/>
      </w:pPr>
      <w:rPr>
        <w:rFonts w:hint="default"/>
      </w:rPr>
    </w:lvl>
    <w:lvl w:ilvl="1">
      <w:start w:val="1"/>
      <w:numFmt w:val="none"/>
      <w:lvlText w:val="20.8."/>
      <w:lvlJc w:val="left"/>
      <w:pPr>
        <w:ind w:left="792" w:hanging="432"/>
      </w:pPr>
      <w:rPr>
        <w:rFonts w:hint="default"/>
        <w:b/>
        <w:sz w:val="24"/>
        <w:szCs w:val="24"/>
      </w:rPr>
    </w:lvl>
    <w:lvl w:ilvl="2">
      <w:start w:val="1"/>
      <w:numFmt w:val="decimal"/>
      <w:lvlText w:val="20.8.%3."/>
      <w:lvlJc w:val="left"/>
      <w:pPr>
        <w:ind w:left="1224" w:hanging="504"/>
      </w:pPr>
      <w:rPr>
        <w:rFonts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241DA6"/>
    <w:multiLevelType w:val="hybridMultilevel"/>
    <w:tmpl w:val="DB549DD4"/>
    <w:lvl w:ilvl="0" w:tplc="EE76EDC2">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1A50B80"/>
    <w:multiLevelType w:val="multilevel"/>
    <w:tmpl w:val="7C564E08"/>
    <w:numStyleLink w:val="Styl2"/>
  </w:abstractNum>
  <w:abstractNum w:abstractNumId="31">
    <w:nsid w:val="42172AA0"/>
    <w:multiLevelType w:val="hybridMultilevel"/>
    <w:tmpl w:val="3E34C7E8"/>
    <w:lvl w:ilvl="0" w:tplc="3E5CB302">
      <w:start w:val="1"/>
      <w:numFmt w:val="lowerLetter"/>
      <w:lvlText w:val="%1)"/>
      <w:lvlJc w:val="left"/>
      <w:pPr>
        <w:tabs>
          <w:tab w:val="num" w:pos="4127"/>
        </w:tabs>
        <w:ind w:left="4127" w:hanging="360"/>
      </w:pPr>
      <w:rPr>
        <w:rFonts w:hint="default"/>
      </w:rPr>
    </w:lvl>
    <w:lvl w:ilvl="1" w:tplc="8D72E9E6">
      <w:start w:val="1"/>
      <w:numFmt w:val="bullet"/>
      <w:lvlText w:val="-"/>
      <w:lvlJc w:val="left"/>
      <w:pPr>
        <w:ind w:left="2687" w:hanging="360"/>
      </w:pPr>
      <w:rPr>
        <w:rFonts w:ascii="Calibri" w:eastAsia="Times New Roman" w:hAnsi="Calibri" w:cs="Calibri" w:hint="default"/>
      </w:rPr>
    </w:lvl>
    <w:lvl w:ilvl="2" w:tplc="0405001B" w:tentative="1">
      <w:start w:val="1"/>
      <w:numFmt w:val="lowerRoman"/>
      <w:lvlText w:val="%3."/>
      <w:lvlJc w:val="right"/>
      <w:pPr>
        <w:tabs>
          <w:tab w:val="num" w:pos="3407"/>
        </w:tabs>
        <w:ind w:left="3407" w:hanging="180"/>
      </w:pPr>
    </w:lvl>
    <w:lvl w:ilvl="3" w:tplc="0405000F" w:tentative="1">
      <w:start w:val="1"/>
      <w:numFmt w:val="decimal"/>
      <w:lvlText w:val="%4."/>
      <w:lvlJc w:val="left"/>
      <w:pPr>
        <w:tabs>
          <w:tab w:val="num" w:pos="4127"/>
        </w:tabs>
        <w:ind w:left="4127" w:hanging="360"/>
      </w:pPr>
    </w:lvl>
    <w:lvl w:ilvl="4" w:tplc="04050019" w:tentative="1">
      <w:start w:val="1"/>
      <w:numFmt w:val="lowerLetter"/>
      <w:lvlText w:val="%5."/>
      <w:lvlJc w:val="left"/>
      <w:pPr>
        <w:tabs>
          <w:tab w:val="num" w:pos="4847"/>
        </w:tabs>
        <w:ind w:left="4847" w:hanging="360"/>
      </w:pPr>
    </w:lvl>
    <w:lvl w:ilvl="5" w:tplc="0405001B" w:tentative="1">
      <w:start w:val="1"/>
      <w:numFmt w:val="lowerRoman"/>
      <w:lvlText w:val="%6."/>
      <w:lvlJc w:val="right"/>
      <w:pPr>
        <w:tabs>
          <w:tab w:val="num" w:pos="5567"/>
        </w:tabs>
        <w:ind w:left="5567" w:hanging="180"/>
      </w:pPr>
    </w:lvl>
    <w:lvl w:ilvl="6" w:tplc="0405000F" w:tentative="1">
      <w:start w:val="1"/>
      <w:numFmt w:val="decimal"/>
      <w:lvlText w:val="%7."/>
      <w:lvlJc w:val="left"/>
      <w:pPr>
        <w:tabs>
          <w:tab w:val="num" w:pos="6287"/>
        </w:tabs>
        <w:ind w:left="6287" w:hanging="360"/>
      </w:pPr>
    </w:lvl>
    <w:lvl w:ilvl="7" w:tplc="04050019" w:tentative="1">
      <w:start w:val="1"/>
      <w:numFmt w:val="lowerLetter"/>
      <w:lvlText w:val="%8."/>
      <w:lvlJc w:val="left"/>
      <w:pPr>
        <w:tabs>
          <w:tab w:val="num" w:pos="7007"/>
        </w:tabs>
        <w:ind w:left="7007" w:hanging="360"/>
      </w:pPr>
    </w:lvl>
    <w:lvl w:ilvl="8" w:tplc="0405001B" w:tentative="1">
      <w:start w:val="1"/>
      <w:numFmt w:val="lowerRoman"/>
      <w:lvlText w:val="%9."/>
      <w:lvlJc w:val="right"/>
      <w:pPr>
        <w:tabs>
          <w:tab w:val="num" w:pos="7727"/>
        </w:tabs>
        <w:ind w:left="7727" w:hanging="180"/>
      </w:pPr>
    </w:lvl>
  </w:abstractNum>
  <w:abstractNum w:abstractNumId="32">
    <w:nsid w:val="44C57805"/>
    <w:multiLevelType w:val="multilevel"/>
    <w:tmpl w:val="3A786F9E"/>
    <w:lvl w:ilvl="0">
      <w:start w:val="1"/>
      <w:numFmt w:val="decimal"/>
      <w:lvlText w:val="%1."/>
      <w:lvlJc w:val="left"/>
      <w:pPr>
        <w:ind w:left="1080" w:hanging="360"/>
      </w:pPr>
      <w:rPr>
        <w:rFonts w:hint="default"/>
        <w:b/>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33">
    <w:nsid w:val="4ABE0EA3"/>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4EDC1790"/>
    <w:multiLevelType w:val="multilevel"/>
    <w:tmpl w:val="5D668422"/>
    <w:lvl w:ilvl="0">
      <w:start w:val="1"/>
      <w:numFmt w:val="decimal"/>
      <w:lvlText w:val="%1."/>
      <w:lvlJc w:val="left"/>
      <w:pPr>
        <w:ind w:left="360" w:hanging="360"/>
      </w:pPr>
      <w:rPr>
        <w:rFonts w:hint="default"/>
      </w:rPr>
    </w:lvl>
    <w:lvl w:ilvl="1">
      <w:start w:val="1"/>
      <w:numFmt w:val="none"/>
      <w:lvlText w:val="20.8."/>
      <w:lvlJc w:val="left"/>
      <w:pPr>
        <w:ind w:left="792" w:hanging="432"/>
      </w:pPr>
      <w:rPr>
        <w:rFonts w:hint="default"/>
        <w:b/>
        <w:sz w:val="24"/>
        <w:szCs w:val="24"/>
      </w:rPr>
    </w:lvl>
    <w:lvl w:ilvl="2">
      <w:start w:val="1"/>
      <w:numFmt w:val="decimal"/>
      <w:lvlText w:val="20.8.%3."/>
      <w:lvlJc w:val="left"/>
      <w:pPr>
        <w:ind w:left="1224" w:hanging="504"/>
      </w:pPr>
      <w:rPr>
        <w:rFonts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4FA71070"/>
    <w:multiLevelType w:val="multilevel"/>
    <w:tmpl w:val="0405001D"/>
    <w:styleLink w:val="Styl3"/>
    <w:lvl w:ilvl="0">
      <w:start w:val="5"/>
      <w:numFmt w:val="upperRoman"/>
      <w:lvlText w:val="%1)"/>
      <w:lvlJc w:val="left"/>
      <w:pPr>
        <w:ind w:left="360" w:hanging="360"/>
      </w:pPr>
      <w:rPr>
        <w:rFonts w:ascii="Calibri" w:hAnsi="Calibri"/>
        <w:sz w:val="22"/>
      </w:rPr>
    </w:lvl>
    <w:lvl w:ilvl="1">
      <w:start w:val="6"/>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4FF41528"/>
    <w:multiLevelType w:val="multilevel"/>
    <w:tmpl w:val="8F72A194"/>
    <w:lvl w:ilvl="0">
      <w:start w:val="1"/>
      <w:numFmt w:val="upperRoman"/>
      <w:lvlText w:val="%1."/>
      <w:lvlJc w:val="left"/>
      <w:pPr>
        <w:tabs>
          <w:tab w:val="num" w:pos="720"/>
        </w:tabs>
        <w:ind w:left="360" w:hanging="360"/>
      </w:pPr>
      <w:rPr>
        <w:rFonts w:hint="default"/>
        <w:b/>
        <w:i w:val="0"/>
      </w:rPr>
    </w:lvl>
    <w:lvl w:ilvl="1">
      <w:start w:val="1"/>
      <w:numFmt w:val="decimal"/>
      <w:lvlText w:val="%2."/>
      <w:lvlJc w:val="left"/>
      <w:pPr>
        <w:tabs>
          <w:tab w:val="num" w:pos="1225"/>
        </w:tabs>
        <w:ind w:left="1225" w:hanging="505"/>
      </w:pPr>
      <w:rPr>
        <w:rFonts w:hint="default"/>
        <w:b w:val="0"/>
        <w:i w:val="0"/>
      </w:rPr>
    </w:lvl>
    <w:lvl w:ilvl="2">
      <w:start w:val="1"/>
      <w:numFmt w:val="decimal"/>
      <w:lvlText w:val="%1.%2.%3."/>
      <w:lvlJc w:val="left"/>
      <w:pPr>
        <w:tabs>
          <w:tab w:val="num" w:pos="1928"/>
        </w:tabs>
        <w:ind w:left="1928" w:hanging="68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534E1055"/>
    <w:multiLevelType w:val="multilevel"/>
    <w:tmpl w:val="A32AEBC6"/>
    <w:numStyleLink w:val="Styl7"/>
  </w:abstractNum>
  <w:abstractNum w:abstractNumId="38">
    <w:nsid w:val="569B52CE"/>
    <w:multiLevelType w:val="multilevel"/>
    <w:tmpl w:val="A32AEBC6"/>
    <w:styleLink w:val="Styl7"/>
    <w:lvl w:ilvl="0">
      <w:start w:val="1"/>
      <w:numFmt w:val="none"/>
      <w:lvlText w:val="3."/>
      <w:lvlJc w:val="left"/>
      <w:pPr>
        <w:ind w:left="360" w:hanging="360"/>
      </w:pPr>
      <w:rPr>
        <w:rFonts w:hint="default"/>
        <w:b w:val="0"/>
        <w:color w:val="auto"/>
        <w:sz w:val="24"/>
        <w:szCs w:val="24"/>
      </w:rPr>
    </w:lvl>
    <w:lvl w:ilvl="1">
      <w:start w:val="1"/>
      <w:numFmt w:val="decimal"/>
      <w:lvlText w:val="%13.6."/>
      <w:lvlJc w:val="left"/>
      <w:pPr>
        <w:ind w:left="792" w:hanging="432"/>
      </w:pPr>
      <w:rPr>
        <w:rFonts w:hint="default"/>
      </w:rPr>
    </w:lvl>
    <w:lvl w:ilvl="2">
      <w:start w:val="1"/>
      <w:numFmt w:val="decimal"/>
      <w:lvlText w:val="%13.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56AB2625"/>
    <w:multiLevelType w:val="multilevel"/>
    <w:tmpl w:val="71B21C2A"/>
    <w:lvl w:ilvl="0">
      <w:start w:val="1"/>
      <w:numFmt w:val="decimal"/>
      <w:lvlText w:val="h) %1."/>
      <w:lvlJc w:val="left"/>
      <w:pPr>
        <w:ind w:left="360" w:hanging="360"/>
      </w:pPr>
      <w:rPr>
        <w:rFonts w:hint="default"/>
        <w:b w:val="0"/>
        <w:color w:val="auto"/>
        <w:sz w:val="22"/>
        <w:szCs w:val="22"/>
      </w:rPr>
    </w:lvl>
    <w:lvl w:ilvl="1">
      <w:start w:val="1"/>
      <w:numFmt w:val="decimal"/>
      <w:lvlText w:val="%1h) %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5AEC49BD"/>
    <w:multiLevelType w:val="multilevel"/>
    <w:tmpl w:val="B2C4762E"/>
    <w:lvl w:ilvl="0">
      <w:start w:val="1"/>
      <w:numFmt w:val="none"/>
      <w:lvlText w:val="20."/>
      <w:lvlJc w:val="left"/>
      <w:pPr>
        <w:ind w:left="360" w:hanging="360"/>
      </w:pPr>
      <w:rPr>
        <w:rFonts w:hint="default"/>
      </w:rPr>
    </w:lvl>
    <w:lvl w:ilvl="1">
      <w:start w:val="1"/>
      <w:numFmt w:val="none"/>
      <w:lvlText w:val="20.8."/>
      <w:lvlJc w:val="left"/>
      <w:pPr>
        <w:ind w:left="792" w:hanging="432"/>
      </w:pPr>
      <w:rPr>
        <w:rFonts w:hint="default"/>
        <w:b/>
        <w:sz w:val="24"/>
        <w:szCs w:val="24"/>
      </w:rPr>
    </w:lvl>
    <w:lvl w:ilvl="2">
      <w:start w:val="1"/>
      <w:numFmt w:val="decimal"/>
      <w:lvlText w:val="20.8.%3."/>
      <w:lvlJc w:val="left"/>
      <w:pPr>
        <w:ind w:left="1224" w:hanging="504"/>
      </w:pPr>
      <w:rPr>
        <w:rFonts w:hint="default"/>
        <w:b w:val="0"/>
        <w:color w:val="FF000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5EC20C64"/>
    <w:multiLevelType w:val="hybridMultilevel"/>
    <w:tmpl w:val="43F2EB74"/>
    <w:lvl w:ilvl="0" w:tplc="7E785900">
      <w:start w:val="1"/>
      <w:numFmt w:val="bullet"/>
      <w:lvlText w:val=""/>
      <w:lvlJc w:val="left"/>
      <w:pPr>
        <w:ind w:left="1470" w:hanging="360"/>
      </w:pPr>
      <w:rPr>
        <w:rFonts w:ascii="Symbol" w:hAnsi="Symbol" w:hint="default"/>
      </w:rPr>
    </w:lvl>
    <w:lvl w:ilvl="1" w:tplc="D26C17CE" w:tentative="1">
      <w:start w:val="1"/>
      <w:numFmt w:val="bullet"/>
      <w:lvlText w:val="o"/>
      <w:lvlJc w:val="left"/>
      <w:pPr>
        <w:ind w:left="2190" w:hanging="360"/>
      </w:pPr>
      <w:rPr>
        <w:rFonts w:ascii="Courier New" w:hAnsi="Courier New" w:cs="Courier New" w:hint="default"/>
      </w:rPr>
    </w:lvl>
    <w:lvl w:ilvl="2" w:tplc="8EBC5B06" w:tentative="1">
      <w:start w:val="1"/>
      <w:numFmt w:val="bullet"/>
      <w:lvlText w:val=""/>
      <w:lvlJc w:val="left"/>
      <w:pPr>
        <w:ind w:left="2910" w:hanging="360"/>
      </w:pPr>
      <w:rPr>
        <w:rFonts w:ascii="Wingdings" w:hAnsi="Wingdings" w:hint="default"/>
      </w:rPr>
    </w:lvl>
    <w:lvl w:ilvl="3" w:tplc="7994A678" w:tentative="1">
      <w:start w:val="1"/>
      <w:numFmt w:val="bullet"/>
      <w:lvlText w:val=""/>
      <w:lvlJc w:val="left"/>
      <w:pPr>
        <w:ind w:left="3630" w:hanging="360"/>
      </w:pPr>
      <w:rPr>
        <w:rFonts w:ascii="Symbol" w:hAnsi="Symbol" w:hint="default"/>
      </w:rPr>
    </w:lvl>
    <w:lvl w:ilvl="4" w:tplc="DB24800A" w:tentative="1">
      <w:start w:val="1"/>
      <w:numFmt w:val="bullet"/>
      <w:lvlText w:val="o"/>
      <w:lvlJc w:val="left"/>
      <w:pPr>
        <w:ind w:left="4350" w:hanging="360"/>
      </w:pPr>
      <w:rPr>
        <w:rFonts w:ascii="Courier New" w:hAnsi="Courier New" w:cs="Courier New" w:hint="default"/>
      </w:rPr>
    </w:lvl>
    <w:lvl w:ilvl="5" w:tplc="7B40C7FE" w:tentative="1">
      <w:start w:val="1"/>
      <w:numFmt w:val="bullet"/>
      <w:lvlText w:val=""/>
      <w:lvlJc w:val="left"/>
      <w:pPr>
        <w:ind w:left="5070" w:hanging="360"/>
      </w:pPr>
      <w:rPr>
        <w:rFonts w:ascii="Wingdings" w:hAnsi="Wingdings" w:hint="default"/>
      </w:rPr>
    </w:lvl>
    <w:lvl w:ilvl="6" w:tplc="04D47342" w:tentative="1">
      <w:start w:val="1"/>
      <w:numFmt w:val="bullet"/>
      <w:lvlText w:val=""/>
      <w:lvlJc w:val="left"/>
      <w:pPr>
        <w:ind w:left="5790" w:hanging="360"/>
      </w:pPr>
      <w:rPr>
        <w:rFonts w:ascii="Symbol" w:hAnsi="Symbol" w:hint="default"/>
      </w:rPr>
    </w:lvl>
    <w:lvl w:ilvl="7" w:tplc="2EA03052" w:tentative="1">
      <w:start w:val="1"/>
      <w:numFmt w:val="bullet"/>
      <w:lvlText w:val="o"/>
      <w:lvlJc w:val="left"/>
      <w:pPr>
        <w:ind w:left="6510" w:hanging="360"/>
      </w:pPr>
      <w:rPr>
        <w:rFonts w:ascii="Courier New" w:hAnsi="Courier New" w:cs="Courier New" w:hint="default"/>
      </w:rPr>
    </w:lvl>
    <w:lvl w:ilvl="8" w:tplc="2DC0ABAA" w:tentative="1">
      <w:start w:val="1"/>
      <w:numFmt w:val="bullet"/>
      <w:lvlText w:val=""/>
      <w:lvlJc w:val="left"/>
      <w:pPr>
        <w:ind w:left="7230" w:hanging="360"/>
      </w:pPr>
      <w:rPr>
        <w:rFonts w:ascii="Wingdings" w:hAnsi="Wingdings" w:hint="default"/>
      </w:rPr>
    </w:lvl>
  </w:abstractNum>
  <w:abstractNum w:abstractNumId="42">
    <w:nsid w:val="5FD53EA3"/>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60C667AB"/>
    <w:multiLevelType w:val="hybridMultilevel"/>
    <w:tmpl w:val="757C8F4C"/>
    <w:lvl w:ilvl="0" w:tplc="002C18C8">
      <w:start w:val="13"/>
      <w:numFmt w:val="lowerLetter"/>
      <w:lvlText w:val="%1."/>
      <w:lvlJc w:val="left"/>
      <w:pPr>
        <w:ind w:left="1584" w:hanging="360"/>
      </w:pPr>
      <w:rPr>
        <w:rFonts w:hint="default"/>
      </w:rPr>
    </w:lvl>
    <w:lvl w:ilvl="1" w:tplc="21ECBA50" w:tentative="1">
      <w:start w:val="1"/>
      <w:numFmt w:val="lowerLetter"/>
      <w:lvlText w:val="%2."/>
      <w:lvlJc w:val="left"/>
      <w:pPr>
        <w:ind w:left="2304" w:hanging="360"/>
      </w:pPr>
    </w:lvl>
    <w:lvl w:ilvl="2" w:tplc="09DE0AB2" w:tentative="1">
      <w:start w:val="1"/>
      <w:numFmt w:val="lowerRoman"/>
      <w:lvlText w:val="%3."/>
      <w:lvlJc w:val="right"/>
      <w:pPr>
        <w:ind w:left="3024" w:hanging="180"/>
      </w:pPr>
    </w:lvl>
    <w:lvl w:ilvl="3" w:tplc="AA90EF54" w:tentative="1">
      <w:start w:val="1"/>
      <w:numFmt w:val="decimal"/>
      <w:lvlText w:val="%4."/>
      <w:lvlJc w:val="left"/>
      <w:pPr>
        <w:ind w:left="3744" w:hanging="360"/>
      </w:pPr>
    </w:lvl>
    <w:lvl w:ilvl="4" w:tplc="1DFE0490" w:tentative="1">
      <w:start w:val="1"/>
      <w:numFmt w:val="lowerLetter"/>
      <w:lvlText w:val="%5."/>
      <w:lvlJc w:val="left"/>
      <w:pPr>
        <w:ind w:left="4464" w:hanging="360"/>
      </w:pPr>
    </w:lvl>
    <w:lvl w:ilvl="5" w:tplc="4568F9FC" w:tentative="1">
      <w:start w:val="1"/>
      <w:numFmt w:val="lowerRoman"/>
      <w:lvlText w:val="%6."/>
      <w:lvlJc w:val="right"/>
      <w:pPr>
        <w:ind w:left="5184" w:hanging="180"/>
      </w:pPr>
    </w:lvl>
    <w:lvl w:ilvl="6" w:tplc="D3B43DD0" w:tentative="1">
      <w:start w:val="1"/>
      <w:numFmt w:val="decimal"/>
      <w:lvlText w:val="%7."/>
      <w:lvlJc w:val="left"/>
      <w:pPr>
        <w:ind w:left="5904" w:hanging="360"/>
      </w:pPr>
    </w:lvl>
    <w:lvl w:ilvl="7" w:tplc="DA66269C" w:tentative="1">
      <w:start w:val="1"/>
      <w:numFmt w:val="lowerLetter"/>
      <w:lvlText w:val="%8."/>
      <w:lvlJc w:val="left"/>
      <w:pPr>
        <w:ind w:left="6624" w:hanging="360"/>
      </w:pPr>
    </w:lvl>
    <w:lvl w:ilvl="8" w:tplc="B832CF3A" w:tentative="1">
      <w:start w:val="1"/>
      <w:numFmt w:val="lowerRoman"/>
      <w:lvlText w:val="%9."/>
      <w:lvlJc w:val="right"/>
      <w:pPr>
        <w:ind w:left="7344" w:hanging="180"/>
      </w:pPr>
    </w:lvl>
  </w:abstractNum>
  <w:abstractNum w:abstractNumId="44">
    <w:nsid w:val="62C570C8"/>
    <w:multiLevelType w:val="multilevel"/>
    <w:tmpl w:val="7C564E08"/>
    <w:lvl w:ilvl="0">
      <w:start w:val="1"/>
      <w:numFmt w:val="upperRoman"/>
      <w:lvlText w:val="%1."/>
      <w:lvlJc w:val="left"/>
      <w:pPr>
        <w:tabs>
          <w:tab w:val="num" w:pos="720"/>
        </w:tabs>
        <w:ind w:left="360" w:hanging="360"/>
      </w:pPr>
      <w:rPr>
        <w:rFonts w:hint="default"/>
        <w:b/>
        <w:i w:val="0"/>
      </w:rPr>
    </w:lvl>
    <w:lvl w:ilvl="1">
      <w:start w:val="1"/>
      <w:numFmt w:val="upperLetter"/>
      <w:lvlRestart w:val="0"/>
      <w:lvlText w:val="%1.%2."/>
      <w:lvlJc w:val="left"/>
      <w:pPr>
        <w:tabs>
          <w:tab w:val="num" w:pos="1225"/>
        </w:tabs>
        <w:ind w:left="1225" w:hanging="505"/>
      </w:pPr>
      <w:rPr>
        <w:rFonts w:hint="default"/>
        <w:b/>
        <w:i w:val="0"/>
      </w:rPr>
    </w:lvl>
    <w:lvl w:ilvl="2">
      <w:start w:val="1"/>
      <w:numFmt w:val="decimal"/>
      <w:lvlText w:val="%1.%2.%3."/>
      <w:lvlJc w:val="left"/>
      <w:pPr>
        <w:tabs>
          <w:tab w:val="num" w:pos="1928"/>
        </w:tabs>
        <w:ind w:left="1928" w:hanging="68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nsid w:val="645F5605"/>
    <w:multiLevelType w:val="multilevel"/>
    <w:tmpl w:val="8404F0AA"/>
    <w:lvl w:ilvl="0">
      <w:start w:val="1"/>
      <w:numFmt w:val="upperRoman"/>
      <w:lvlText w:val="%1."/>
      <w:lvlJc w:val="left"/>
      <w:pPr>
        <w:tabs>
          <w:tab w:val="num" w:pos="720"/>
        </w:tabs>
        <w:ind w:left="360" w:hanging="360"/>
      </w:pPr>
      <w:rPr>
        <w:rFonts w:hint="default"/>
        <w:b/>
        <w:i w:val="0"/>
      </w:rPr>
    </w:lvl>
    <w:lvl w:ilvl="1">
      <w:start w:val="1"/>
      <w:numFmt w:val="decimal"/>
      <w:lvlText w:val="%2."/>
      <w:lvlJc w:val="left"/>
      <w:pPr>
        <w:tabs>
          <w:tab w:val="num" w:pos="1225"/>
        </w:tabs>
        <w:ind w:left="1225" w:hanging="505"/>
      </w:pPr>
      <w:rPr>
        <w:rFonts w:hint="default"/>
        <w:b w:val="0"/>
        <w:i w:val="0"/>
      </w:rPr>
    </w:lvl>
    <w:lvl w:ilvl="2">
      <w:start w:val="1"/>
      <w:numFmt w:val="decimal"/>
      <w:lvlText w:val="%1.%2.%3."/>
      <w:lvlJc w:val="left"/>
      <w:pPr>
        <w:tabs>
          <w:tab w:val="num" w:pos="1928"/>
        </w:tabs>
        <w:ind w:left="1928" w:hanging="68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nsid w:val="64D225D3"/>
    <w:multiLevelType w:val="multilevel"/>
    <w:tmpl w:val="0405001F"/>
    <w:styleLink w:val="Styl4"/>
    <w:lvl w:ilvl="0">
      <w:start w:val="20"/>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668C45F9"/>
    <w:multiLevelType w:val="multilevel"/>
    <w:tmpl w:val="A8B81B6E"/>
    <w:lvl w:ilvl="0">
      <w:start w:val="1"/>
      <w:numFmt w:val="none"/>
      <w:lvlText w:val="h)"/>
      <w:lvlJc w:val="left"/>
      <w:pPr>
        <w:tabs>
          <w:tab w:val="num" w:pos="720"/>
        </w:tabs>
        <w:ind w:left="357" w:hanging="357"/>
      </w:pPr>
      <w:rPr>
        <w:rFonts w:hint="default"/>
        <w:b/>
        <w:i w:val="0"/>
        <w:strike w:val="0"/>
        <w:dstrike w:val="0"/>
      </w:rPr>
    </w:lvl>
    <w:lvl w:ilvl="1">
      <w:start w:val="1"/>
      <w:numFmt w:val="upperLetter"/>
      <w:lvlRestart w:val="0"/>
      <w:lvlText w:val="%2%1h) 1."/>
      <w:lvlJc w:val="left"/>
      <w:pPr>
        <w:tabs>
          <w:tab w:val="num" w:pos="1440"/>
        </w:tabs>
        <w:ind w:left="1077" w:hanging="357"/>
      </w:pPr>
      <w:rPr>
        <w:rFonts w:ascii="Calibri" w:hAnsi="Calibri" w:cs="Calibri" w:hint="default"/>
        <w:b w:val="0"/>
        <w:i w:val="0"/>
        <w:strike w:val="0"/>
        <w:dstrike w:val="0"/>
        <w:sz w:val="22"/>
        <w:szCs w:val="22"/>
      </w:rPr>
    </w:lvl>
    <w:lvl w:ilvl="2">
      <w:start w:val="1"/>
      <w:numFmt w:val="decimal"/>
      <w:lvlText w:val="%1.%2.%3."/>
      <w:lvlJc w:val="left"/>
      <w:pPr>
        <w:tabs>
          <w:tab w:val="num" w:pos="2160"/>
        </w:tabs>
        <w:ind w:left="1797" w:hanging="357"/>
      </w:pPr>
      <w:rPr>
        <w:rFonts w:hint="default"/>
        <w:b w:val="0"/>
        <w:color w:val="auto"/>
        <w:sz w:val="24"/>
        <w:szCs w:val="24"/>
      </w:rPr>
    </w:lvl>
    <w:lvl w:ilvl="3">
      <w:start w:val="1"/>
      <w:numFmt w:val="decimal"/>
      <w:lvlText w:val="%1.%2.%3.%4."/>
      <w:lvlJc w:val="left"/>
      <w:pPr>
        <w:tabs>
          <w:tab w:val="num" w:pos="2880"/>
        </w:tabs>
        <w:ind w:left="2517" w:hanging="357"/>
      </w:pPr>
      <w:rPr>
        <w:rFonts w:hint="default"/>
        <w:sz w:val="24"/>
      </w:rPr>
    </w:lvl>
    <w:lvl w:ilvl="4">
      <w:start w:val="1"/>
      <w:numFmt w:val="decimal"/>
      <w:lvlText w:val="%1.%2.%3.%4.%5."/>
      <w:lvlJc w:val="left"/>
      <w:pPr>
        <w:tabs>
          <w:tab w:val="num" w:pos="3600"/>
        </w:tabs>
        <w:ind w:left="3237" w:hanging="357"/>
      </w:pPr>
      <w:rPr>
        <w:rFonts w:hint="default"/>
      </w:rPr>
    </w:lvl>
    <w:lvl w:ilvl="5">
      <w:start w:val="1"/>
      <w:numFmt w:val="decimal"/>
      <w:lvlText w:val="%1.%2.%3.%4.%5.%6."/>
      <w:lvlJc w:val="left"/>
      <w:pPr>
        <w:tabs>
          <w:tab w:val="num" w:pos="4320"/>
        </w:tabs>
        <w:ind w:left="3957" w:hanging="357"/>
      </w:pPr>
      <w:rPr>
        <w:rFonts w:hint="default"/>
      </w:rPr>
    </w:lvl>
    <w:lvl w:ilvl="6">
      <w:start w:val="1"/>
      <w:numFmt w:val="decimal"/>
      <w:lvlText w:val="%1.%2.%3.%4.%5.%6.%7."/>
      <w:lvlJc w:val="left"/>
      <w:pPr>
        <w:tabs>
          <w:tab w:val="num" w:pos="5040"/>
        </w:tabs>
        <w:ind w:left="4677" w:hanging="357"/>
      </w:pPr>
      <w:rPr>
        <w:rFonts w:hint="default"/>
      </w:rPr>
    </w:lvl>
    <w:lvl w:ilvl="7">
      <w:start w:val="1"/>
      <w:numFmt w:val="decimal"/>
      <w:lvlText w:val="%1.%2.%3.%4.%5.%6.%7.%8."/>
      <w:lvlJc w:val="left"/>
      <w:pPr>
        <w:tabs>
          <w:tab w:val="num" w:pos="5760"/>
        </w:tabs>
        <w:ind w:left="5397" w:hanging="357"/>
      </w:pPr>
      <w:rPr>
        <w:rFonts w:hint="default"/>
      </w:rPr>
    </w:lvl>
    <w:lvl w:ilvl="8">
      <w:start w:val="1"/>
      <w:numFmt w:val="decimal"/>
      <w:lvlText w:val="%1.%2.%3.%4.%5.%6.%7.%8.%9."/>
      <w:lvlJc w:val="left"/>
      <w:pPr>
        <w:tabs>
          <w:tab w:val="num" w:pos="6480"/>
        </w:tabs>
        <w:ind w:left="6117" w:hanging="357"/>
      </w:pPr>
      <w:rPr>
        <w:rFonts w:hint="default"/>
      </w:rPr>
    </w:lvl>
  </w:abstractNum>
  <w:abstractNum w:abstractNumId="48">
    <w:nsid w:val="6AE2336F"/>
    <w:multiLevelType w:val="hybridMultilevel"/>
    <w:tmpl w:val="77B24A02"/>
    <w:lvl w:ilvl="0" w:tplc="A9607A1C">
      <w:start w:val="1"/>
      <w:numFmt w:val="lowerLetter"/>
      <w:lvlText w:val="%1)"/>
      <w:lvlJc w:val="left"/>
      <w:pPr>
        <w:tabs>
          <w:tab w:val="num" w:pos="1440"/>
        </w:tabs>
        <w:ind w:left="1440" w:hanging="360"/>
      </w:pPr>
      <w:rPr>
        <w:rFonts w:hint="default"/>
      </w:rPr>
    </w:lvl>
    <w:lvl w:ilvl="1" w:tplc="1D92B658" w:tentative="1">
      <w:start w:val="1"/>
      <w:numFmt w:val="lowerLetter"/>
      <w:lvlText w:val="%2."/>
      <w:lvlJc w:val="left"/>
      <w:pPr>
        <w:ind w:left="1440" w:hanging="360"/>
      </w:pPr>
    </w:lvl>
    <w:lvl w:ilvl="2" w:tplc="FDE02AC4" w:tentative="1">
      <w:start w:val="1"/>
      <w:numFmt w:val="lowerRoman"/>
      <w:lvlText w:val="%3."/>
      <w:lvlJc w:val="right"/>
      <w:pPr>
        <w:ind w:left="2160" w:hanging="180"/>
      </w:pPr>
    </w:lvl>
    <w:lvl w:ilvl="3" w:tplc="FD30C416" w:tentative="1">
      <w:start w:val="1"/>
      <w:numFmt w:val="decimal"/>
      <w:lvlText w:val="%4."/>
      <w:lvlJc w:val="left"/>
      <w:pPr>
        <w:ind w:left="2880" w:hanging="360"/>
      </w:pPr>
    </w:lvl>
    <w:lvl w:ilvl="4" w:tplc="FC12E354" w:tentative="1">
      <w:start w:val="1"/>
      <w:numFmt w:val="lowerLetter"/>
      <w:lvlText w:val="%5."/>
      <w:lvlJc w:val="left"/>
      <w:pPr>
        <w:ind w:left="3600" w:hanging="360"/>
      </w:pPr>
    </w:lvl>
    <w:lvl w:ilvl="5" w:tplc="ADB204AE" w:tentative="1">
      <w:start w:val="1"/>
      <w:numFmt w:val="lowerRoman"/>
      <w:lvlText w:val="%6."/>
      <w:lvlJc w:val="right"/>
      <w:pPr>
        <w:ind w:left="4320" w:hanging="180"/>
      </w:pPr>
    </w:lvl>
    <w:lvl w:ilvl="6" w:tplc="0302B332" w:tentative="1">
      <w:start w:val="1"/>
      <w:numFmt w:val="decimal"/>
      <w:lvlText w:val="%7."/>
      <w:lvlJc w:val="left"/>
      <w:pPr>
        <w:ind w:left="5040" w:hanging="360"/>
      </w:pPr>
    </w:lvl>
    <w:lvl w:ilvl="7" w:tplc="0CD0D58E" w:tentative="1">
      <w:start w:val="1"/>
      <w:numFmt w:val="lowerLetter"/>
      <w:lvlText w:val="%8."/>
      <w:lvlJc w:val="left"/>
      <w:pPr>
        <w:ind w:left="5760" w:hanging="360"/>
      </w:pPr>
    </w:lvl>
    <w:lvl w:ilvl="8" w:tplc="24A2B324" w:tentative="1">
      <w:start w:val="1"/>
      <w:numFmt w:val="lowerRoman"/>
      <w:lvlText w:val="%9."/>
      <w:lvlJc w:val="right"/>
      <w:pPr>
        <w:ind w:left="6480" w:hanging="180"/>
      </w:pPr>
    </w:lvl>
  </w:abstractNum>
  <w:abstractNum w:abstractNumId="49">
    <w:nsid w:val="6BD46560"/>
    <w:multiLevelType w:val="multilevel"/>
    <w:tmpl w:val="0405001F"/>
    <w:styleLink w:val="Styl5"/>
    <w:lvl w:ilvl="0">
      <w:start w:val="20"/>
      <w:numFmt w:val="decimal"/>
      <w:lvlText w:val="%1."/>
      <w:lvlJc w:val="left"/>
      <w:pPr>
        <w:ind w:left="360" w:hanging="360"/>
      </w:pPr>
      <w:rPr>
        <w:rFonts w:hint="default"/>
        <w:strike w:val="0"/>
        <w:dstrike w:val="0"/>
      </w:rPr>
    </w:lvl>
    <w:lvl w:ilvl="1">
      <w:start w:val="7"/>
      <w:numFmt w:val="decimal"/>
      <w:lvlText w:val="%1.%2."/>
      <w:lvlJc w:val="left"/>
      <w:pPr>
        <w:ind w:left="792" w:hanging="432"/>
      </w:pPr>
      <w:rPr>
        <w:rFonts w:hint="default"/>
        <w:b w:val="0"/>
        <w:strike w:val="0"/>
        <w:dstrike w:val="0"/>
        <w:sz w:val="24"/>
        <w:szCs w:val="24"/>
      </w:rPr>
    </w:lvl>
    <w:lvl w:ilvl="2">
      <w:start w:val="1"/>
      <w:numFmt w:val="decimal"/>
      <w:lvlText w:val="%1.%2.%3."/>
      <w:lvlJc w:val="left"/>
      <w:pPr>
        <w:ind w:left="1224" w:hanging="504"/>
      </w:pPr>
      <w:rPr>
        <w:rFonts w:hint="default"/>
        <w:b w:val="0"/>
        <w:color w:val="auto"/>
        <w:sz w:val="24"/>
        <w:szCs w:val="24"/>
      </w:rPr>
    </w:lvl>
    <w:lvl w:ilvl="3">
      <w:start w:val="1"/>
      <w:numFmt w:val="decimal"/>
      <w:lvlText w:val="%1.%2.%3.%4."/>
      <w:lvlJc w:val="left"/>
      <w:pPr>
        <w:ind w:left="1728" w:hanging="648"/>
      </w:pPr>
      <w:rPr>
        <w:rFonts w:hint="default"/>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nsid w:val="6F4573CE"/>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nsid w:val="77DA41BC"/>
    <w:multiLevelType w:val="multilevel"/>
    <w:tmpl w:val="7C564E08"/>
    <w:styleLink w:val="Styl2"/>
    <w:lvl w:ilvl="0">
      <w:start w:val="5"/>
      <w:numFmt w:val="upperRoman"/>
      <w:lvlText w:val="%1."/>
      <w:lvlJc w:val="left"/>
      <w:pPr>
        <w:tabs>
          <w:tab w:val="num" w:pos="720"/>
        </w:tabs>
        <w:ind w:left="360" w:hanging="360"/>
      </w:pPr>
      <w:rPr>
        <w:rFonts w:ascii="Calibri" w:hAnsi="Calibri" w:hint="default"/>
        <w:b/>
        <w:i w:val="0"/>
        <w:sz w:val="22"/>
      </w:rPr>
    </w:lvl>
    <w:lvl w:ilvl="1">
      <w:start w:val="1"/>
      <w:numFmt w:val="upperLetter"/>
      <w:lvlRestart w:val="0"/>
      <w:lvlText w:val="%1.%2."/>
      <w:lvlJc w:val="left"/>
      <w:pPr>
        <w:tabs>
          <w:tab w:val="num" w:pos="1225"/>
        </w:tabs>
        <w:ind w:left="1225" w:hanging="505"/>
      </w:pPr>
      <w:rPr>
        <w:rFonts w:hint="default"/>
        <w:b/>
        <w:i w:val="0"/>
      </w:rPr>
    </w:lvl>
    <w:lvl w:ilvl="2">
      <w:start w:val="1"/>
      <w:numFmt w:val="decimal"/>
      <w:lvlText w:val="%1.%2.%3."/>
      <w:lvlJc w:val="left"/>
      <w:pPr>
        <w:tabs>
          <w:tab w:val="num" w:pos="1928"/>
        </w:tabs>
        <w:ind w:left="1928" w:hanging="68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nsid w:val="7A526E38"/>
    <w:multiLevelType w:val="multilevel"/>
    <w:tmpl w:val="48EC00D2"/>
    <w:lvl w:ilvl="0">
      <w:start w:val="1"/>
      <w:numFmt w:val="none"/>
      <w:lvlText w:val="3."/>
      <w:lvlJc w:val="left"/>
      <w:pPr>
        <w:ind w:left="360" w:hanging="360"/>
      </w:pPr>
      <w:rPr>
        <w:rFonts w:hint="default"/>
      </w:rPr>
    </w:lvl>
    <w:lvl w:ilvl="1">
      <w:start w:val="1"/>
      <w:numFmt w:val="decimal"/>
      <w:lvlText w:val="%13.5."/>
      <w:lvlJc w:val="left"/>
      <w:pPr>
        <w:ind w:left="792" w:hanging="432"/>
      </w:pPr>
      <w:rPr>
        <w:rFonts w:hint="default"/>
      </w:rPr>
    </w:lvl>
    <w:lvl w:ilvl="2">
      <w:start w:val="1"/>
      <w:numFmt w:val="decimal"/>
      <w:lvlText w:val="%13.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nsid w:val="7AC17ECD"/>
    <w:multiLevelType w:val="hybridMultilevel"/>
    <w:tmpl w:val="6EB699AE"/>
    <w:lvl w:ilvl="0" w:tplc="A4140538">
      <w:start w:val="1"/>
      <w:numFmt w:val="bullet"/>
      <w:lvlText w:val=""/>
      <w:lvlJc w:val="left"/>
      <w:pPr>
        <w:ind w:left="1470" w:hanging="360"/>
      </w:pPr>
      <w:rPr>
        <w:rFonts w:ascii="Symbol" w:hAnsi="Symbol" w:hint="default"/>
      </w:rPr>
    </w:lvl>
    <w:lvl w:ilvl="1" w:tplc="7D1E86BA" w:tentative="1">
      <w:start w:val="1"/>
      <w:numFmt w:val="bullet"/>
      <w:lvlText w:val="o"/>
      <w:lvlJc w:val="left"/>
      <w:pPr>
        <w:ind w:left="2190" w:hanging="360"/>
      </w:pPr>
      <w:rPr>
        <w:rFonts w:ascii="Courier New" w:hAnsi="Courier New" w:cs="Courier New" w:hint="default"/>
      </w:rPr>
    </w:lvl>
    <w:lvl w:ilvl="2" w:tplc="F7E0E70E" w:tentative="1">
      <w:start w:val="1"/>
      <w:numFmt w:val="bullet"/>
      <w:lvlText w:val=""/>
      <w:lvlJc w:val="left"/>
      <w:pPr>
        <w:ind w:left="2910" w:hanging="360"/>
      </w:pPr>
      <w:rPr>
        <w:rFonts w:ascii="Wingdings" w:hAnsi="Wingdings" w:hint="default"/>
      </w:rPr>
    </w:lvl>
    <w:lvl w:ilvl="3" w:tplc="9A0C23E4" w:tentative="1">
      <w:start w:val="1"/>
      <w:numFmt w:val="bullet"/>
      <w:lvlText w:val=""/>
      <w:lvlJc w:val="left"/>
      <w:pPr>
        <w:ind w:left="3630" w:hanging="360"/>
      </w:pPr>
      <w:rPr>
        <w:rFonts w:ascii="Symbol" w:hAnsi="Symbol" w:hint="default"/>
      </w:rPr>
    </w:lvl>
    <w:lvl w:ilvl="4" w:tplc="6B0E8C2E" w:tentative="1">
      <w:start w:val="1"/>
      <w:numFmt w:val="bullet"/>
      <w:lvlText w:val="o"/>
      <w:lvlJc w:val="left"/>
      <w:pPr>
        <w:ind w:left="4350" w:hanging="360"/>
      </w:pPr>
      <w:rPr>
        <w:rFonts w:ascii="Courier New" w:hAnsi="Courier New" w:cs="Courier New" w:hint="default"/>
      </w:rPr>
    </w:lvl>
    <w:lvl w:ilvl="5" w:tplc="6C6E4F48" w:tentative="1">
      <w:start w:val="1"/>
      <w:numFmt w:val="bullet"/>
      <w:lvlText w:val=""/>
      <w:lvlJc w:val="left"/>
      <w:pPr>
        <w:ind w:left="5070" w:hanging="360"/>
      </w:pPr>
      <w:rPr>
        <w:rFonts w:ascii="Wingdings" w:hAnsi="Wingdings" w:hint="default"/>
      </w:rPr>
    </w:lvl>
    <w:lvl w:ilvl="6" w:tplc="FB78BCF4" w:tentative="1">
      <w:start w:val="1"/>
      <w:numFmt w:val="bullet"/>
      <w:lvlText w:val=""/>
      <w:lvlJc w:val="left"/>
      <w:pPr>
        <w:ind w:left="5790" w:hanging="360"/>
      </w:pPr>
      <w:rPr>
        <w:rFonts w:ascii="Symbol" w:hAnsi="Symbol" w:hint="default"/>
      </w:rPr>
    </w:lvl>
    <w:lvl w:ilvl="7" w:tplc="7586344A" w:tentative="1">
      <w:start w:val="1"/>
      <w:numFmt w:val="bullet"/>
      <w:lvlText w:val="o"/>
      <w:lvlJc w:val="left"/>
      <w:pPr>
        <w:ind w:left="6510" w:hanging="360"/>
      </w:pPr>
      <w:rPr>
        <w:rFonts w:ascii="Courier New" w:hAnsi="Courier New" w:cs="Courier New" w:hint="default"/>
      </w:rPr>
    </w:lvl>
    <w:lvl w:ilvl="8" w:tplc="596CDBFE" w:tentative="1">
      <w:start w:val="1"/>
      <w:numFmt w:val="bullet"/>
      <w:lvlText w:val=""/>
      <w:lvlJc w:val="left"/>
      <w:pPr>
        <w:ind w:left="7230" w:hanging="360"/>
      </w:pPr>
      <w:rPr>
        <w:rFonts w:ascii="Wingdings" w:hAnsi="Wingdings" w:hint="default"/>
      </w:rPr>
    </w:lvl>
  </w:abstractNum>
  <w:num w:numId="1">
    <w:abstractNumId w:val="10"/>
  </w:num>
  <w:num w:numId="2">
    <w:abstractNumId w:val="31"/>
  </w:num>
  <w:num w:numId="3">
    <w:abstractNumId w:val="45"/>
  </w:num>
  <w:num w:numId="4">
    <w:abstractNumId w:val="20"/>
  </w:num>
  <w:num w:numId="5">
    <w:abstractNumId w:val="6"/>
  </w:num>
  <w:num w:numId="6">
    <w:abstractNumId w:val="17"/>
  </w:num>
  <w:num w:numId="7">
    <w:abstractNumId w:val="9"/>
    <w:lvlOverride w:ilvl="0">
      <w:lvl w:ilvl="0">
        <w:start w:val="20"/>
        <w:numFmt w:val="decimal"/>
        <w:lvlText w:val="%1."/>
        <w:lvlJc w:val="left"/>
        <w:pPr>
          <w:ind w:left="360" w:hanging="360"/>
        </w:pPr>
        <w:rPr>
          <w:rFonts w:hint="default"/>
        </w:rPr>
      </w:lvl>
    </w:lvlOverride>
    <w:lvlOverride w:ilvl="1">
      <w:lvl w:ilvl="1">
        <w:start w:val="1"/>
        <w:numFmt w:val="decimal"/>
        <w:lvlText w:val="%1.%2."/>
        <w:lvlJc w:val="left"/>
        <w:pPr>
          <w:ind w:left="792" w:hanging="565"/>
        </w:pPr>
        <w:rPr>
          <w:rFonts w:hint="default"/>
          <w:b w:val="0"/>
          <w:color w:val="auto"/>
          <w:sz w:val="22"/>
          <w:szCs w:val="24"/>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abstractNumId w:val="24"/>
  </w:num>
  <w:num w:numId="9">
    <w:abstractNumId w:val="26"/>
  </w:num>
  <w:num w:numId="10">
    <w:abstractNumId w:val="13"/>
  </w:num>
  <w:num w:numId="11">
    <w:abstractNumId w:val="7"/>
  </w:num>
  <w:num w:numId="12">
    <w:abstractNumId w:val="27"/>
  </w:num>
  <w:num w:numId="13">
    <w:abstractNumId w:val="44"/>
  </w:num>
  <w:num w:numId="14">
    <w:abstractNumId w:val="36"/>
  </w:num>
  <w:num w:numId="15">
    <w:abstractNumId w:val="21"/>
  </w:num>
  <w:num w:numId="16">
    <w:abstractNumId w:val="5"/>
  </w:num>
  <w:num w:numId="17">
    <w:abstractNumId w:val="1"/>
  </w:num>
  <w:num w:numId="18">
    <w:abstractNumId w:val="25"/>
  </w:num>
  <w:num w:numId="19">
    <w:abstractNumId w:val="43"/>
  </w:num>
  <w:num w:numId="20">
    <w:abstractNumId w:val="14"/>
  </w:num>
  <w:num w:numId="21">
    <w:abstractNumId w:val="53"/>
  </w:num>
  <w:num w:numId="22">
    <w:abstractNumId w:val="41"/>
  </w:num>
  <w:num w:numId="23">
    <w:abstractNumId w:val="48"/>
  </w:num>
  <w:num w:numId="24">
    <w:abstractNumId w:val="4"/>
  </w:num>
  <w:num w:numId="25">
    <w:abstractNumId w:val="51"/>
  </w:num>
  <w:num w:numId="26">
    <w:abstractNumId w:val="30"/>
    <w:lvlOverride w:ilvl="0">
      <w:lvl w:ilvl="0">
        <w:start w:val="1"/>
        <w:numFmt w:val="decimal"/>
        <w:lvlText w:val="%1."/>
        <w:lvlJc w:val="left"/>
        <w:pPr>
          <w:ind w:left="1080" w:hanging="360"/>
        </w:pPr>
        <w:rPr>
          <w:rFonts w:hint="default"/>
        </w:rPr>
      </w:lvl>
    </w:lvlOverride>
    <w:lvlOverride w:ilvl="1">
      <w:lvl w:ilvl="1">
        <w:start w:val="1"/>
        <w:numFmt w:val="lowerLetter"/>
        <w:lvlText w:val="%2."/>
        <w:lvlJc w:val="left"/>
        <w:pPr>
          <w:ind w:left="1800" w:hanging="360"/>
        </w:pPr>
      </w:lvl>
    </w:lvlOverride>
    <w:lvlOverride w:ilvl="2">
      <w:lvl w:ilvl="2" w:tentative="1">
        <w:start w:val="1"/>
        <w:numFmt w:val="lowerRoman"/>
        <w:lvlText w:val="%3."/>
        <w:lvlJc w:val="right"/>
        <w:pPr>
          <w:ind w:left="2520" w:hanging="180"/>
        </w:pPr>
      </w:lvl>
    </w:lvlOverride>
    <w:lvlOverride w:ilvl="3">
      <w:lvl w:ilvl="3" w:tentative="1">
        <w:start w:val="1"/>
        <w:numFmt w:val="decimal"/>
        <w:lvlText w:val="%4."/>
        <w:lvlJc w:val="left"/>
        <w:pPr>
          <w:ind w:left="3240" w:hanging="360"/>
        </w:pPr>
      </w:lvl>
    </w:lvlOverride>
    <w:lvlOverride w:ilvl="4">
      <w:lvl w:ilvl="4" w:tentative="1">
        <w:start w:val="1"/>
        <w:numFmt w:val="lowerLetter"/>
        <w:lvlText w:val="%5."/>
        <w:lvlJc w:val="left"/>
        <w:pPr>
          <w:ind w:left="3960" w:hanging="360"/>
        </w:pPr>
      </w:lvl>
    </w:lvlOverride>
    <w:lvlOverride w:ilvl="5">
      <w:lvl w:ilvl="5" w:tentative="1">
        <w:start w:val="1"/>
        <w:numFmt w:val="lowerRoman"/>
        <w:lvlText w:val="%6."/>
        <w:lvlJc w:val="right"/>
        <w:pPr>
          <w:ind w:left="4680" w:hanging="180"/>
        </w:pPr>
      </w:lvl>
    </w:lvlOverride>
    <w:lvlOverride w:ilvl="6">
      <w:lvl w:ilvl="6" w:tentative="1">
        <w:start w:val="1"/>
        <w:numFmt w:val="decimal"/>
        <w:lvlText w:val="%7."/>
        <w:lvlJc w:val="left"/>
        <w:pPr>
          <w:ind w:left="5400" w:hanging="360"/>
        </w:pPr>
      </w:lvl>
    </w:lvlOverride>
    <w:lvlOverride w:ilvl="7">
      <w:lvl w:ilvl="7" w:tentative="1">
        <w:start w:val="1"/>
        <w:numFmt w:val="lowerLetter"/>
        <w:lvlText w:val="%8."/>
        <w:lvlJc w:val="left"/>
        <w:pPr>
          <w:ind w:left="6120" w:hanging="360"/>
        </w:pPr>
      </w:lvl>
    </w:lvlOverride>
    <w:lvlOverride w:ilvl="8">
      <w:lvl w:ilvl="8" w:tentative="1">
        <w:start w:val="1"/>
        <w:numFmt w:val="lowerRoman"/>
        <w:lvlText w:val="%9."/>
        <w:lvlJc w:val="right"/>
        <w:pPr>
          <w:ind w:left="6840" w:hanging="180"/>
        </w:pPr>
      </w:lvl>
    </w:lvlOverride>
  </w:num>
  <w:num w:numId="27">
    <w:abstractNumId w:val="42"/>
  </w:num>
  <w:num w:numId="28">
    <w:abstractNumId w:val="33"/>
  </w:num>
  <w:num w:numId="29">
    <w:abstractNumId w:val="35"/>
  </w:num>
  <w:num w:numId="30">
    <w:abstractNumId w:val="0"/>
  </w:num>
  <w:num w:numId="31">
    <w:abstractNumId w:val="12"/>
    <w:lvlOverride w:ilvl="0">
      <w:lvl w:ilvl="0">
        <w:start w:val="20"/>
        <w:numFmt w:val="decimal"/>
        <w:lvlText w:val="%1."/>
        <w:lvlJc w:val="left"/>
        <w:pPr>
          <w:ind w:left="360" w:hanging="360"/>
        </w:pPr>
        <w:rPr>
          <w:rFonts w:hint="default"/>
          <w:strike w:val="0"/>
          <w:dstrike w:val="0"/>
        </w:rPr>
      </w:lvl>
    </w:lvlOverride>
    <w:lvlOverride w:ilvl="1">
      <w:lvl w:ilvl="1">
        <w:start w:val="7"/>
        <w:numFmt w:val="decimal"/>
        <w:lvlText w:val="%1.%2."/>
        <w:lvlJc w:val="left"/>
        <w:pPr>
          <w:ind w:left="792" w:hanging="432"/>
        </w:pPr>
        <w:rPr>
          <w:rFonts w:hint="default"/>
          <w:b w:val="0"/>
          <w:strike w:val="0"/>
          <w:dstrike w:val="0"/>
          <w:sz w:val="24"/>
          <w:szCs w:val="24"/>
        </w:rPr>
      </w:lvl>
    </w:lvlOverride>
    <w:lvlOverride w:ilvl="2">
      <w:lvl w:ilvl="2">
        <w:start w:val="1"/>
        <w:numFmt w:val="decimal"/>
        <w:lvlText w:val="%1.%2.%3."/>
        <w:lvlJc w:val="left"/>
        <w:pPr>
          <w:ind w:left="1224" w:hanging="657"/>
        </w:pPr>
        <w:rPr>
          <w:rFonts w:hint="default"/>
          <w:b w:val="0"/>
          <w:color w:val="auto"/>
          <w:sz w:val="22"/>
          <w:szCs w:val="24"/>
        </w:rPr>
      </w:lvl>
    </w:lvlOverride>
    <w:lvlOverride w:ilvl="3">
      <w:lvl w:ilvl="3">
        <w:start w:val="1"/>
        <w:numFmt w:val="decimal"/>
        <w:lvlText w:val="%1.%2.%3.%4."/>
        <w:lvlJc w:val="left"/>
        <w:pPr>
          <w:ind w:left="1728" w:hanging="648"/>
        </w:pPr>
        <w:rPr>
          <w:rFonts w:hint="default"/>
          <w:sz w:val="24"/>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40"/>
  </w:num>
  <w:num w:numId="33">
    <w:abstractNumId w:val="8"/>
  </w:num>
  <w:num w:numId="34">
    <w:abstractNumId w:val="18"/>
  </w:num>
  <w:num w:numId="35">
    <w:abstractNumId w:val="50"/>
  </w:num>
  <w:num w:numId="36">
    <w:abstractNumId w:val="47"/>
  </w:num>
  <w:num w:numId="37">
    <w:abstractNumId w:val="15"/>
  </w:num>
  <w:num w:numId="38">
    <w:abstractNumId w:val="16"/>
  </w:num>
  <w:num w:numId="39">
    <w:abstractNumId w:val="39"/>
  </w:num>
  <w:num w:numId="40">
    <w:abstractNumId w:val="2"/>
  </w:num>
  <w:num w:numId="41">
    <w:abstractNumId w:val="37"/>
  </w:num>
  <w:num w:numId="42">
    <w:abstractNumId w:val="46"/>
  </w:num>
  <w:num w:numId="43">
    <w:abstractNumId w:val="49"/>
  </w:num>
  <w:num w:numId="44">
    <w:abstractNumId w:val="19"/>
  </w:num>
  <w:num w:numId="45">
    <w:abstractNumId w:val="3"/>
  </w:num>
  <w:num w:numId="46">
    <w:abstractNumId w:val="28"/>
  </w:num>
  <w:num w:numId="47">
    <w:abstractNumId w:val="34"/>
  </w:num>
  <w:num w:numId="48">
    <w:abstractNumId w:val="29"/>
  </w:num>
  <w:num w:numId="49">
    <w:abstractNumId w:val="22"/>
  </w:num>
  <w:num w:numId="50">
    <w:abstractNumId w:val="52"/>
  </w:num>
  <w:num w:numId="51">
    <w:abstractNumId w:val="38"/>
  </w:num>
  <w:num w:numId="52">
    <w:abstractNumId w:val="23"/>
  </w:num>
  <w:num w:numId="53">
    <w:abstractNumId w:val="11"/>
  </w:num>
  <w:num w:numId="54">
    <w:abstractNumId w:val="3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2"/>
  </w:compat>
  <w:rsids>
    <w:rsidRoot w:val="006742B6"/>
    <w:rsid w:val="00003E1B"/>
    <w:rsid w:val="00015369"/>
    <w:rsid w:val="00017ADE"/>
    <w:rsid w:val="000204FE"/>
    <w:rsid w:val="0003086F"/>
    <w:rsid w:val="000369FB"/>
    <w:rsid w:val="00037BAB"/>
    <w:rsid w:val="000462E5"/>
    <w:rsid w:val="00070389"/>
    <w:rsid w:val="00085268"/>
    <w:rsid w:val="0009677E"/>
    <w:rsid w:val="000A1E3D"/>
    <w:rsid w:val="000A7F8D"/>
    <w:rsid w:val="000B0BA5"/>
    <w:rsid w:val="000B3BE2"/>
    <w:rsid w:val="000C13DD"/>
    <w:rsid w:val="000F22C1"/>
    <w:rsid w:val="000F6EF3"/>
    <w:rsid w:val="00112723"/>
    <w:rsid w:val="001130D9"/>
    <w:rsid w:val="00145A69"/>
    <w:rsid w:val="00186044"/>
    <w:rsid w:val="00195ABA"/>
    <w:rsid w:val="001B1D97"/>
    <w:rsid w:val="001B5707"/>
    <w:rsid w:val="001C131A"/>
    <w:rsid w:val="001E1243"/>
    <w:rsid w:val="001E76E6"/>
    <w:rsid w:val="001F00BE"/>
    <w:rsid w:val="001F63D6"/>
    <w:rsid w:val="002260AC"/>
    <w:rsid w:val="00232AA5"/>
    <w:rsid w:val="00233F2B"/>
    <w:rsid w:val="0023608E"/>
    <w:rsid w:val="00236F5C"/>
    <w:rsid w:val="00237224"/>
    <w:rsid w:val="00267E0C"/>
    <w:rsid w:val="00273E68"/>
    <w:rsid w:val="00277817"/>
    <w:rsid w:val="00281AF2"/>
    <w:rsid w:val="00282D12"/>
    <w:rsid w:val="002A3E7E"/>
    <w:rsid w:val="002A7D26"/>
    <w:rsid w:val="002A7D97"/>
    <w:rsid w:val="002B5C4B"/>
    <w:rsid w:val="002C7646"/>
    <w:rsid w:val="002D45AF"/>
    <w:rsid w:val="002D4C5B"/>
    <w:rsid w:val="002E11E6"/>
    <w:rsid w:val="002E7B9B"/>
    <w:rsid w:val="002F612F"/>
    <w:rsid w:val="003049AD"/>
    <w:rsid w:val="003069B9"/>
    <w:rsid w:val="00311995"/>
    <w:rsid w:val="00315C38"/>
    <w:rsid w:val="003224F0"/>
    <w:rsid w:val="00346184"/>
    <w:rsid w:val="00347104"/>
    <w:rsid w:val="00347479"/>
    <w:rsid w:val="00355EAD"/>
    <w:rsid w:val="00364952"/>
    <w:rsid w:val="00370865"/>
    <w:rsid w:val="00376D4E"/>
    <w:rsid w:val="003844C1"/>
    <w:rsid w:val="00390411"/>
    <w:rsid w:val="003A3258"/>
    <w:rsid w:val="003A34C4"/>
    <w:rsid w:val="003A4E42"/>
    <w:rsid w:val="003C0726"/>
    <w:rsid w:val="003D1C3D"/>
    <w:rsid w:val="003D5DD6"/>
    <w:rsid w:val="003E4981"/>
    <w:rsid w:val="003F3489"/>
    <w:rsid w:val="003F4846"/>
    <w:rsid w:val="003F591C"/>
    <w:rsid w:val="00400CEC"/>
    <w:rsid w:val="004408CE"/>
    <w:rsid w:val="00441CC7"/>
    <w:rsid w:val="004430A0"/>
    <w:rsid w:val="0045108D"/>
    <w:rsid w:val="00452A26"/>
    <w:rsid w:val="00455ACB"/>
    <w:rsid w:val="00470F86"/>
    <w:rsid w:val="00471C29"/>
    <w:rsid w:val="00472D73"/>
    <w:rsid w:val="004765DE"/>
    <w:rsid w:val="004930C9"/>
    <w:rsid w:val="004C3907"/>
    <w:rsid w:val="004C7532"/>
    <w:rsid w:val="004E5FE4"/>
    <w:rsid w:val="00510DC3"/>
    <w:rsid w:val="00510F55"/>
    <w:rsid w:val="005119B8"/>
    <w:rsid w:val="005247B7"/>
    <w:rsid w:val="005277E2"/>
    <w:rsid w:val="00530111"/>
    <w:rsid w:val="00531CEB"/>
    <w:rsid w:val="005342E2"/>
    <w:rsid w:val="005450EB"/>
    <w:rsid w:val="00561197"/>
    <w:rsid w:val="005632BC"/>
    <w:rsid w:val="00566CCF"/>
    <w:rsid w:val="00574784"/>
    <w:rsid w:val="00584D8F"/>
    <w:rsid w:val="005A4426"/>
    <w:rsid w:val="005A6795"/>
    <w:rsid w:val="005B3004"/>
    <w:rsid w:val="005C4DB5"/>
    <w:rsid w:val="005C536A"/>
    <w:rsid w:val="005D49A5"/>
    <w:rsid w:val="005E52E4"/>
    <w:rsid w:val="005F25FA"/>
    <w:rsid w:val="005F572C"/>
    <w:rsid w:val="0062046C"/>
    <w:rsid w:val="0062572E"/>
    <w:rsid w:val="0063017D"/>
    <w:rsid w:val="00635606"/>
    <w:rsid w:val="006427B0"/>
    <w:rsid w:val="00655210"/>
    <w:rsid w:val="006637F0"/>
    <w:rsid w:val="00667070"/>
    <w:rsid w:val="00667329"/>
    <w:rsid w:val="00671146"/>
    <w:rsid w:val="006742B6"/>
    <w:rsid w:val="006B71E5"/>
    <w:rsid w:val="006C7F0D"/>
    <w:rsid w:val="006D26B4"/>
    <w:rsid w:val="006D2E66"/>
    <w:rsid w:val="006D73FB"/>
    <w:rsid w:val="006E26EE"/>
    <w:rsid w:val="006F003C"/>
    <w:rsid w:val="006F328B"/>
    <w:rsid w:val="006F3DCB"/>
    <w:rsid w:val="00700662"/>
    <w:rsid w:val="00730509"/>
    <w:rsid w:val="00730FCF"/>
    <w:rsid w:val="00753363"/>
    <w:rsid w:val="00760A11"/>
    <w:rsid w:val="00764054"/>
    <w:rsid w:val="00766B7B"/>
    <w:rsid w:val="0077177B"/>
    <w:rsid w:val="00774C87"/>
    <w:rsid w:val="00774F69"/>
    <w:rsid w:val="0078600E"/>
    <w:rsid w:val="00787201"/>
    <w:rsid w:val="00791D56"/>
    <w:rsid w:val="00794DBA"/>
    <w:rsid w:val="00795286"/>
    <w:rsid w:val="00796F34"/>
    <w:rsid w:val="007A0EAA"/>
    <w:rsid w:val="007A46E8"/>
    <w:rsid w:val="007B265E"/>
    <w:rsid w:val="007C0874"/>
    <w:rsid w:val="007C52F3"/>
    <w:rsid w:val="007C6AD1"/>
    <w:rsid w:val="007E2690"/>
    <w:rsid w:val="00801F24"/>
    <w:rsid w:val="008106FF"/>
    <w:rsid w:val="00810E29"/>
    <w:rsid w:val="00812A96"/>
    <w:rsid w:val="008169F4"/>
    <w:rsid w:val="00816E91"/>
    <w:rsid w:val="008342B4"/>
    <w:rsid w:val="00837BAA"/>
    <w:rsid w:val="00840369"/>
    <w:rsid w:val="00843103"/>
    <w:rsid w:val="0084703E"/>
    <w:rsid w:val="00851DCB"/>
    <w:rsid w:val="00852CB2"/>
    <w:rsid w:val="00855762"/>
    <w:rsid w:val="008775AE"/>
    <w:rsid w:val="00877F3A"/>
    <w:rsid w:val="00881C2D"/>
    <w:rsid w:val="00882F7B"/>
    <w:rsid w:val="008838E7"/>
    <w:rsid w:val="008855DB"/>
    <w:rsid w:val="008966EC"/>
    <w:rsid w:val="008A7C94"/>
    <w:rsid w:val="008B447B"/>
    <w:rsid w:val="008B5A26"/>
    <w:rsid w:val="008B75DD"/>
    <w:rsid w:val="008C6A48"/>
    <w:rsid w:val="008D6B47"/>
    <w:rsid w:val="008F1B3E"/>
    <w:rsid w:val="008F23B0"/>
    <w:rsid w:val="008F79C3"/>
    <w:rsid w:val="00903CE9"/>
    <w:rsid w:val="0091095D"/>
    <w:rsid w:val="009155A9"/>
    <w:rsid w:val="00917703"/>
    <w:rsid w:val="00922BDC"/>
    <w:rsid w:val="00930344"/>
    <w:rsid w:val="00933ADF"/>
    <w:rsid w:val="00934213"/>
    <w:rsid w:val="00944C9E"/>
    <w:rsid w:val="00951FE8"/>
    <w:rsid w:val="0095227D"/>
    <w:rsid w:val="0098011C"/>
    <w:rsid w:val="00981986"/>
    <w:rsid w:val="00994194"/>
    <w:rsid w:val="00995309"/>
    <w:rsid w:val="009A7DAC"/>
    <w:rsid w:val="009B6F6B"/>
    <w:rsid w:val="009C24E5"/>
    <w:rsid w:val="009D092B"/>
    <w:rsid w:val="009E3CA1"/>
    <w:rsid w:val="009E5F61"/>
    <w:rsid w:val="009F659C"/>
    <w:rsid w:val="00A0521E"/>
    <w:rsid w:val="00A14660"/>
    <w:rsid w:val="00A15A38"/>
    <w:rsid w:val="00A21204"/>
    <w:rsid w:val="00A21862"/>
    <w:rsid w:val="00A27D07"/>
    <w:rsid w:val="00A3329A"/>
    <w:rsid w:val="00A363A8"/>
    <w:rsid w:val="00A94FCB"/>
    <w:rsid w:val="00A96DBB"/>
    <w:rsid w:val="00AA0284"/>
    <w:rsid w:val="00AA274B"/>
    <w:rsid w:val="00AA6561"/>
    <w:rsid w:val="00AB2556"/>
    <w:rsid w:val="00AB6555"/>
    <w:rsid w:val="00AC0144"/>
    <w:rsid w:val="00AC37A5"/>
    <w:rsid w:val="00AC4E5E"/>
    <w:rsid w:val="00AD1757"/>
    <w:rsid w:val="00AD26C0"/>
    <w:rsid w:val="00AD7636"/>
    <w:rsid w:val="00AE1200"/>
    <w:rsid w:val="00AF37C8"/>
    <w:rsid w:val="00AF60B4"/>
    <w:rsid w:val="00AF7C7E"/>
    <w:rsid w:val="00AF7CE9"/>
    <w:rsid w:val="00B047DF"/>
    <w:rsid w:val="00B113E4"/>
    <w:rsid w:val="00B22DFC"/>
    <w:rsid w:val="00B25088"/>
    <w:rsid w:val="00B325C6"/>
    <w:rsid w:val="00B35AF6"/>
    <w:rsid w:val="00B36049"/>
    <w:rsid w:val="00B40EC8"/>
    <w:rsid w:val="00B440B7"/>
    <w:rsid w:val="00B457AC"/>
    <w:rsid w:val="00B5324C"/>
    <w:rsid w:val="00B55540"/>
    <w:rsid w:val="00B55674"/>
    <w:rsid w:val="00B60012"/>
    <w:rsid w:val="00B60B35"/>
    <w:rsid w:val="00B71344"/>
    <w:rsid w:val="00B739C3"/>
    <w:rsid w:val="00B772BF"/>
    <w:rsid w:val="00B801D7"/>
    <w:rsid w:val="00B93954"/>
    <w:rsid w:val="00B95EE7"/>
    <w:rsid w:val="00B96149"/>
    <w:rsid w:val="00B962D6"/>
    <w:rsid w:val="00BC0D63"/>
    <w:rsid w:val="00BD333A"/>
    <w:rsid w:val="00BD5A2D"/>
    <w:rsid w:val="00BE269F"/>
    <w:rsid w:val="00BE2FC0"/>
    <w:rsid w:val="00BE399C"/>
    <w:rsid w:val="00BE7CB3"/>
    <w:rsid w:val="00C03D05"/>
    <w:rsid w:val="00C052DE"/>
    <w:rsid w:val="00C22DD7"/>
    <w:rsid w:val="00C30F45"/>
    <w:rsid w:val="00C35A73"/>
    <w:rsid w:val="00C44729"/>
    <w:rsid w:val="00CA1AC6"/>
    <w:rsid w:val="00CA44C9"/>
    <w:rsid w:val="00CB2CC3"/>
    <w:rsid w:val="00CB4E29"/>
    <w:rsid w:val="00CB56B6"/>
    <w:rsid w:val="00CD0450"/>
    <w:rsid w:val="00CE5438"/>
    <w:rsid w:val="00CE5990"/>
    <w:rsid w:val="00CF7A5E"/>
    <w:rsid w:val="00CF7C2C"/>
    <w:rsid w:val="00D30C23"/>
    <w:rsid w:val="00D44155"/>
    <w:rsid w:val="00D6345C"/>
    <w:rsid w:val="00D64822"/>
    <w:rsid w:val="00D70BA9"/>
    <w:rsid w:val="00D71773"/>
    <w:rsid w:val="00D81D5E"/>
    <w:rsid w:val="00DA63A3"/>
    <w:rsid w:val="00DC1313"/>
    <w:rsid w:val="00DC5668"/>
    <w:rsid w:val="00DD445D"/>
    <w:rsid w:val="00DE42B9"/>
    <w:rsid w:val="00DE57D7"/>
    <w:rsid w:val="00E15977"/>
    <w:rsid w:val="00E362F2"/>
    <w:rsid w:val="00E420E3"/>
    <w:rsid w:val="00E42E76"/>
    <w:rsid w:val="00E44E1A"/>
    <w:rsid w:val="00E478FA"/>
    <w:rsid w:val="00E554B1"/>
    <w:rsid w:val="00E668A2"/>
    <w:rsid w:val="00E83F02"/>
    <w:rsid w:val="00EB2171"/>
    <w:rsid w:val="00EB2C8F"/>
    <w:rsid w:val="00EC549F"/>
    <w:rsid w:val="00EC7257"/>
    <w:rsid w:val="00ED67E2"/>
    <w:rsid w:val="00EE2371"/>
    <w:rsid w:val="00EE27B0"/>
    <w:rsid w:val="00EE491D"/>
    <w:rsid w:val="00EF158B"/>
    <w:rsid w:val="00EF42C2"/>
    <w:rsid w:val="00F03963"/>
    <w:rsid w:val="00F07D2A"/>
    <w:rsid w:val="00F10D9D"/>
    <w:rsid w:val="00F22DB5"/>
    <w:rsid w:val="00F23DE4"/>
    <w:rsid w:val="00F303CE"/>
    <w:rsid w:val="00F5047F"/>
    <w:rsid w:val="00F56BA1"/>
    <w:rsid w:val="00F6267C"/>
    <w:rsid w:val="00F709D6"/>
    <w:rsid w:val="00F73DA3"/>
    <w:rsid w:val="00F81729"/>
    <w:rsid w:val="00F859CD"/>
    <w:rsid w:val="00F97C93"/>
    <w:rsid w:val="00FA75FA"/>
    <w:rsid w:val="00FD1C80"/>
    <w:rsid w:val="00FE21A2"/>
    <w:rsid w:val="00FF3BF0"/>
    <w:rsid w:val="00FF42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3A4E42"/>
    <w:rPr>
      <w:sz w:val="24"/>
      <w:szCs w:val="24"/>
    </w:rPr>
  </w:style>
  <w:style w:type="paragraph" w:styleId="Nadpis1">
    <w:name w:val="heading 1"/>
    <w:basedOn w:val="Normln"/>
    <w:next w:val="Normln"/>
    <w:qFormat/>
    <w:rsid w:val="00364952"/>
    <w:pPr>
      <w:keepNext/>
      <w:spacing w:before="240" w:after="60"/>
      <w:outlineLvl w:val="0"/>
    </w:pPr>
    <w:rPr>
      <w:rFonts w:ascii="Arial" w:hAnsi="Arial" w:cs="Arial"/>
      <w:b/>
      <w:bCs/>
      <w:kern w:val="32"/>
      <w:sz w:val="32"/>
      <w:szCs w:val="32"/>
    </w:rPr>
  </w:style>
  <w:style w:type="paragraph" w:styleId="Nadpis3">
    <w:name w:val="heading 3"/>
    <w:basedOn w:val="Normln"/>
    <w:next w:val="Normln"/>
    <w:link w:val="Nadpis3Char"/>
    <w:semiHidden/>
    <w:unhideWhenUsed/>
    <w:qFormat/>
    <w:rsid w:val="000C13DD"/>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364952"/>
    <w:pPr>
      <w:tabs>
        <w:tab w:val="center" w:pos="4536"/>
        <w:tab w:val="right" w:pos="9072"/>
      </w:tabs>
      <w:spacing w:before="120"/>
      <w:jc w:val="both"/>
    </w:pPr>
    <w:rPr>
      <w:rFonts w:ascii="Arial" w:hAnsi="Arial" w:cs="Arial"/>
      <w:sz w:val="20"/>
      <w:szCs w:val="20"/>
      <w:lang w:val="en-GB"/>
    </w:rPr>
  </w:style>
  <w:style w:type="character" w:styleId="Hypertextovodkaz">
    <w:name w:val="Hyperlink"/>
    <w:rsid w:val="00364952"/>
    <w:rPr>
      <w:color w:val="0000FF"/>
      <w:u w:val="single"/>
    </w:rPr>
  </w:style>
  <w:style w:type="paragraph" w:styleId="Zkladntext">
    <w:name w:val="Body Text"/>
    <w:basedOn w:val="Normln"/>
    <w:link w:val="ZkladntextChar"/>
    <w:rsid w:val="00364952"/>
    <w:pPr>
      <w:jc w:val="both"/>
    </w:pPr>
  </w:style>
  <w:style w:type="paragraph" w:styleId="Titulek">
    <w:name w:val="caption"/>
    <w:basedOn w:val="Normln"/>
    <w:next w:val="Normln"/>
    <w:qFormat/>
    <w:rsid w:val="00364952"/>
    <w:pPr>
      <w:spacing w:before="120"/>
      <w:jc w:val="center"/>
    </w:pPr>
    <w:rPr>
      <w:sz w:val="32"/>
      <w:szCs w:val="28"/>
    </w:rPr>
  </w:style>
  <w:style w:type="paragraph" w:styleId="Zpat">
    <w:name w:val="footer"/>
    <w:basedOn w:val="Normln"/>
    <w:link w:val="ZpatChar"/>
    <w:rsid w:val="00364952"/>
    <w:pPr>
      <w:tabs>
        <w:tab w:val="center" w:pos="4536"/>
        <w:tab w:val="right" w:pos="9072"/>
      </w:tabs>
    </w:pPr>
  </w:style>
  <w:style w:type="character" w:styleId="slostrnky">
    <w:name w:val="page number"/>
    <w:basedOn w:val="Standardnpsmoodstavce"/>
    <w:rsid w:val="00364952"/>
  </w:style>
  <w:style w:type="paragraph" w:styleId="Textbubliny">
    <w:name w:val="Balloon Text"/>
    <w:basedOn w:val="Normln"/>
    <w:semiHidden/>
    <w:rsid w:val="00364952"/>
    <w:rPr>
      <w:rFonts w:ascii="Tahoma" w:hAnsi="Tahoma" w:cs="Tahoma"/>
      <w:sz w:val="16"/>
      <w:szCs w:val="16"/>
    </w:rPr>
  </w:style>
  <w:style w:type="character" w:customStyle="1" w:styleId="Nadpis3Char">
    <w:name w:val="Nadpis 3 Char"/>
    <w:link w:val="Nadpis3"/>
    <w:semiHidden/>
    <w:rsid w:val="000C13DD"/>
    <w:rPr>
      <w:rFonts w:ascii="Cambria" w:eastAsia="Times New Roman" w:hAnsi="Cambria" w:cs="Times New Roman"/>
      <w:b/>
      <w:bCs/>
      <w:sz w:val="26"/>
      <w:szCs w:val="26"/>
    </w:rPr>
  </w:style>
  <w:style w:type="paragraph" w:styleId="Zkladntext3">
    <w:name w:val="Body Text 3"/>
    <w:basedOn w:val="Normln"/>
    <w:link w:val="Zkladntext3Char"/>
    <w:rsid w:val="000C13DD"/>
    <w:pPr>
      <w:spacing w:after="120"/>
    </w:pPr>
    <w:rPr>
      <w:sz w:val="16"/>
      <w:szCs w:val="16"/>
    </w:rPr>
  </w:style>
  <w:style w:type="character" w:customStyle="1" w:styleId="Zkladntext3Char">
    <w:name w:val="Základní text 3 Char"/>
    <w:link w:val="Zkladntext3"/>
    <w:rsid w:val="000C13DD"/>
    <w:rPr>
      <w:sz w:val="16"/>
      <w:szCs w:val="16"/>
    </w:rPr>
  </w:style>
  <w:style w:type="paragraph" w:styleId="Textpoznpodarou">
    <w:name w:val="footnote text"/>
    <w:basedOn w:val="Normln"/>
    <w:link w:val="TextpoznpodarouChar"/>
    <w:rsid w:val="006F3DCB"/>
    <w:pPr>
      <w:ind w:left="142" w:hanging="142"/>
    </w:pPr>
    <w:rPr>
      <w:sz w:val="20"/>
      <w:szCs w:val="20"/>
    </w:rPr>
  </w:style>
  <w:style w:type="character" w:customStyle="1" w:styleId="TextpoznpodarouChar">
    <w:name w:val="Text pozn. pod čarou Char"/>
    <w:basedOn w:val="Standardnpsmoodstavce"/>
    <w:link w:val="Textpoznpodarou"/>
    <w:rsid w:val="006F3DCB"/>
  </w:style>
  <w:style w:type="character" w:styleId="Znakapoznpodarou">
    <w:name w:val="footnote reference"/>
    <w:rsid w:val="006F3DCB"/>
    <w:rPr>
      <w:vertAlign w:val="superscript"/>
    </w:rPr>
  </w:style>
  <w:style w:type="paragraph" w:styleId="Odstavecseseznamem">
    <w:name w:val="List Paragraph"/>
    <w:basedOn w:val="Normln"/>
    <w:uiPriority w:val="34"/>
    <w:qFormat/>
    <w:rsid w:val="0003086F"/>
    <w:pPr>
      <w:ind w:left="708"/>
    </w:pPr>
  </w:style>
  <w:style w:type="paragraph" w:styleId="Zkladntextodsazen">
    <w:name w:val="Body Text Indent"/>
    <w:basedOn w:val="Normln"/>
    <w:link w:val="ZkladntextodsazenChar"/>
    <w:rsid w:val="00277817"/>
    <w:pPr>
      <w:spacing w:after="120"/>
      <w:ind w:left="283"/>
    </w:pPr>
  </w:style>
  <w:style w:type="character" w:customStyle="1" w:styleId="ZkladntextodsazenChar">
    <w:name w:val="Základní text odsazený Char"/>
    <w:link w:val="Zkladntextodsazen"/>
    <w:rsid w:val="00277817"/>
    <w:rPr>
      <w:sz w:val="24"/>
      <w:szCs w:val="24"/>
    </w:rPr>
  </w:style>
  <w:style w:type="table" w:styleId="Mkatabulky">
    <w:name w:val="Table Grid"/>
    <w:basedOn w:val="Normlntabulka"/>
    <w:rsid w:val="002778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Char">
    <w:name w:val="Základní text Char"/>
    <w:link w:val="Zkladntext"/>
    <w:rsid w:val="00AD1757"/>
    <w:rPr>
      <w:sz w:val="24"/>
      <w:szCs w:val="24"/>
    </w:rPr>
  </w:style>
  <w:style w:type="character" w:styleId="Odkaznakoment">
    <w:name w:val="annotation reference"/>
    <w:rsid w:val="00903CE9"/>
    <w:rPr>
      <w:sz w:val="16"/>
      <w:szCs w:val="16"/>
    </w:rPr>
  </w:style>
  <w:style w:type="paragraph" w:styleId="Textkomente">
    <w:name w:val="annotation text"/>
    <w:basedOn w:val="Normln"/>
    <w:link w:val="TextkomenteChar"/>
    <w:rsid w:val="00903CE9"/>
    <w:rPr>
      <w:sz w:val="20"/>
      <w:szCs w:val="20"/>
    </w:rPr>
  </w:style>
  <w:style w:type="character" w:customStyle="1" w:styleId="TextkomenteChar">
    <w:name w:val="Text komentáře Char"/>
    <w:basedOn w:val="Standardnpsmoodstavce"/>
    <w:link w:val="Textkomente"/>
    <w:rsid w:val="00903CE9"/>
  </w:style>
  <w:style w:type="paragraph" w:customStyle="1" w:styleId="Default">
    <w:name w:val="Default"/>
    <w:rsid w:val="00903CE9"/>
    <w:pPr>
      <w:autoSpaceDE w:val="0"/>
      <w:autoSpaceDN w:val="0"/>
      <w:adjustRightInd w:val="0"/>
    </w:pPr>
    <w:rPr>
      <w:rFonts w:ascii="Arial" w:hAnsi="Arial" w:cs="Arial"/>
      <w:color w:val="000000"/>
      <w:sz w:val="24"/>
      <w:szCs w:val="24"/>
    </w:rPr>
  </w:style>
  <w:style w:type="numbering" w:customStyle="1" w:styleId="Styl1">
    <w:name w:val="Styl1"/>
    <w:rsid w:val="006427B0"/>
    <w:pPr>
      <w:numPr>
        <w:numId w:val="15"/>
      </w:numPr>
    </w:pPr>
  </w:style>
  <w:style w:type="numbering" w:customStyle="1" w:styleId="Styl11">
    <w:name w:val="Styl11"/>
    <w:rsid w:val="00B325C6"/>
    <w:pPr>
      <w:numPr>
        <w:numId w:val="10"/>
      </w:numPr>
    </w:pPr>
  </w:style>
  <w:style w:type="character" w:customStyle="1" w:styleId="ZhlavChar">
    <w:name w:val="Záhlaví Char"/>
    <w:link w:val="Zhlav"/>
    <w:uiPriority w:val="99"/>
    <w:rsid w:val="00561197"/>
    <w:rPr>
      <w:rFonts w:ascii="Arial" w:hAnsi="Arial" w:cs="Arial"/>
      <w:lang w:val="en-GB"/>
    </w:rPr>
  </w:style>
  <w:style w:type="character" w:customStyle="1" w:styleId="ZpatChar">
    <w:name w:val="Zápatí Char"/>
    <w:link w:val="Zpat"/>
    <w:uiPriority w:val="99"/>
    <w:rsid w:val="00561197"/>
    <w:rPr>
      <w:sz w:val="24"/>
      <w:szCs w:val="24"/>
    </w:rPr>
  </w:style>
  <w:style w:type="paragraph" w:styleId="Pedmtkomente">
    <w:name w:val="annotation subject"/>
    <w:basedOn w:val="Textkomente"/>
    <w:next w:val="Textkomente"/>
    <w:link w:val="PedmtkomenteChar"/>
    <w:rsid w:val="00CD0450"/>
    <w:rPr>
      <w:b/>
      <w:bCs/>
    </w:rPr>
  </w:style>
  <w:style w:type="character" w:customStyle="1" w:styleId="PedmtkomenteChar">
    <w:name w:val="Předmět komentáře Char"/>
    <w:link w:val="Pedmtkomente"/>
    <w:rsid w:val="00CD0450"/>
    <w:rPr>
      <w:b/>
      <w:bCs/>
    </w:rPr>
  </w:style>
  <w:style w:type="character" w:styleId="Sledovanodkaz">
    <w:name w:val="FollowedHyperlink"/>
    <w:rsid w:val="00B71344"/>
    <w:rPr>
      <w:color w:val="800080"/>
      <w:u w:val="single"/>
    </w:rPr>
  </w:style>
  <w:style w:type="numbering" w:customStyle="1" w:styleId="Styl2">
    <w:name w:val="Styl2"/>
    <w:rsid w:val="00774F69"/>
    <w:pPr>
      <w:numPr>
        <w:numId w:val="25"/>
      </w:numPr>
    </w:pPr>
  </w:style>
  <w:style w:type="numbering" w:customStyle="1" w:styleId="Styl3">
    <w:name w:val="Styl3"/>
    <w:rsid w:val="00E42E76"/>
    <w:pPr>
      <w:numPr>
        <w:numId w:val="29"/>
      </w:numPr>
    </w:pPr>
  </w:style>
  <w:style w:type="numbering" w:customStyle="1" w:styleId="Styl4">
    <w:name w:val="Styl4"/>
    <w:rsid w:val="00B40EC8"/>
    <w:pPr>
      <w:numPr>
        <w:numId w:val="42"/>
      </w:numPr>
    </w:pPr>
  </w:style>
  <w:style w:type="numbering" w:customStyle="1" w:styleId="Styl5">
    <w:name w:val="Styl5"/>
    <w:rsid w:val="00B40EC8"/>
    <w:pPr>
      <w:numPr>
        <w:numId w:val="43"/>
      </w:numPr>
    </w:pPr>
  </w:style>
  <w:style w:type="numbering" w:customStyle="1" w:styleId="Styl6">
    <w:name w:val="Styl6"/>
    <w:rsid w:val="003A4E42"/>
    <w:pPr>
      <w:numPr>
        <w:numId w:val="49"/>
      </w:numPr>
    </w:pPr>
  </w:style>
  <w:style w:type="numbering" w:customStyle="1" w:styleId="Styl7">
    <w:name w:val="Styl7"/>
    <w:rsid w:val="003A4E42"/>
    <w:pPr>
      <w:numPr>
        <w:numId w:val="5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Zhlav">
    <w:name w:val="Styl11"/>
    <w:pPr>
      <w:numPr>
        <w:numId w:val="10"/>
      </w:numPr>
    </w:pPr>
  </w:style>
  <w:style w:type="numbering" w:customStyle="1" w:styleId="Hypertextovodkaz">
    <w:name w:val="Styl1"/>
    <w:pPr>
      <w:numPr>
        <w:numId w:val="15"/>
      </w:numPr>
    </w:pPr>
  </w:style>
  <w:style w:type="numbering" w:customStyle="1" w:styleId="Zkladntext">
    <w:name w:val="Styl6"/>
    <w:pPr>
      <w:numPr>
        <w:numId w:val="49"/>
      </w:numPr>
    </w:pPr>
  </w:style>
  <w:style w:type="numbering" w:customStyle="1" w:styleId="Titulek">
    <w:name w:val="Styl3"/>
    <w:pPr>
      <w:numPr>
        <w:numId w:val="29"/>
      </w:numPr>
    </w:pPr>
  </w:style>
  <w:style w:type="numbering" w:customStyle="1" w:styleId="Zpat">
    <w:name w:val="Styl7"/>
    <w:pPr>
      <w:numPr>
        <w:numId w:val="51"/>
      </w:numPr>
    </w:pPr>
  </w:style>
  <w:style w:type="numbering" w:customStyle="1" w:styleId="slostrnky">
    <w:name w:val="Styl4"/>
    <w:pPr>
      <w:numPr>
        <w:numId w:val="42"/>
      </w:numPr>
    </w:pPr>
  </w:style>
  <w:style w:type="numbering" w:customStyle="1" w:styleId="Textbubliny">
    <w:name w:val="Styl5"/>
    <w:pPr>
      <w:numPr>
        <w:numId w:val="43"/>
      </w:numPr>
    </w:pPr>
  </w:style>
  <w:style w:type="numbering" w:customStyle="1" w:styleId="Nadpis3Char">
    <w:name w:val="Styl2"/>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641947">
      <w:bodyDiv w:val="1"/>
      <w:marLeft w:val="0"/>
      <w:marRight w:val="0"/>
      <w:marTop w:val="0"/>
      <w:marBottom w:val="0"/>
      <w:divBdr>
        <w:top w:val="none" w:sz="0" w:space="0" w:color="auto"/>
        <w:left w:val="none" w:sz="0" w:space="0" w:color="auto"/>
        <w:bottom w:val="none" w:sz="0" w:space="0" w:color="auto"/>
        <w:right w:val="none" w:sz="0" w:space="0" w:color="auto"/>
      </w:divBdr>
    </w:div>
    <w:div w:id="204370301">
      <w:bodyDiv w:val="1"/>
      <w:marLeft w:val="0"/>
      <w:marRight w:val="0"/>
      <w:marTop w:val="0"/>
      <w:marBottom w:val="0"/>
      <w:divBdr>
        <w:top w:val="none" w:sz="0" w:space="0" w:color="auto"/>
        <w:left w:val="none" w:sz="0" w:space="0" w:color="auto"/>
        <w:bottom w:val="none" w:sz="0" w:space="0" w:color="auto"/>
        <w:right w:val="none" w:sz="0" w:space="0" w:color="auto"/>
      </w:divBdr>
    </w:div>
    <w:div w:id="67646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soc.integraceIOP@mpsv.cz" TargetMode="External"/><Relationship Id="rId4" Type="http://schemas.microsoft.com/office/2007/relationships/stylesWithEffects" Target="stylesWithEffects.xml"/><Relationship Id="rId9" Type="http://schemas.openxmlformats.org/officeDocument/2006/relationships/hyperlink" Target="http://www.mpsv.cz/cs/11137"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7A886-EC1B-4273-961D-CDFA6A5FB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19</Pages>
  <Words>7176</Words>
  <Characters>41553</Characters>
  <Application>Microsoft Office Word</Application>
  <DocSecurity>0</DocSecurity>
  <Lines>346</Lines>
  <Paragraphs>97</Paragraphs>
  <ScaleCrop>false</ScaleCrop>
  <HeadingPairs>
    <vt:vector size="2" baseType="variant">
      <vt:variant>
        <vt:lpstr>Název</vt:lpstr>
      </vt:variant>
      <vt:variant>
        <vt:i4>1</vt:i4>
      </vt:variant>
    </vt:vector>
  </HeadingPairs>
  <TitlesOfParts>
    <vt:vector size="1" baseType="lpstr">
      <vt:lpstr/>
    </vt:vector>
  </TitlesOfParts>
  <Company>mpsv</Company>
  <LinksUpToDate>false</LinksUpToDate>
  <CharactersWithSpaces>48632</CharactersWithSpaces>
  <SharedDoc>false</SharedDoc>
  <HLinks>
    <vt:vector size="12" baseType="variant">
      <vt:variant>
        <vt:i4>4587576</vt:i4>
      </vt:variant>
      <vt:variant>
        <vt:i4>3</vt:i4>
      </vt:variant>
      <vt:variant>
        <vt:i4>0</vt:i4>
      </vt:variant>
      <vt:variant>
        <vt:i4>5</vt:i4>
      </vt:variant>
      <vt:variant>
        <vt:lpwstr>mailto:soc.integraceIOP@mpsv.cz</vt:lpwstr>
      </vt:variant>
      <vt:variant>
        <vt:lpwstr/>
      </vt:variant>
      <vt:variant>
        <vt:i4>3080297</vt:i4>
      </vt:variant>
      <vt:variant>
        <vt:i4>0</vt:i4>
      </vt:variant>
      <vt:variant>
        <vt:i4>0</vt:i4>
      </vt:variant>
      <vt:variant>
        <vt:i4>5</vt:i4>
      </vt:variant>
      <vt:variant>
        <vt:lpwstr>http://www.mpsv.cz/cs/11137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FantaD</dc:creator>
  <cp:lastModifiedBy>Hermanová Monika Mgr.</cp:lastModifiedBy>
  <cp:revision>18</cp:revision>
  <cp:lastPrinted>2012-10-16T13:49:00Z</cp:lastPrinted>
  <dcterms:created xsi:type="dcterms:W3CDTF">2012-10-22T09:35:00Z</dcterms:created>
  <dcterms:modified xsi:type="dcterms:W3CDTF">2012-11-02T08:18:00Z</dcterms:modified>
</cp:coreProperties>
</file>